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670" w:rsidRPr="00AC0FDF" w:rsidRDefault="008215D3" w:rsidP="004331C2">
      <w:pPr>
        <w:keepNext/>
        <w:suppressAutoHyphens/>
        <w:spacing w:line="276" w:lineRule="auto"/>
        <w:jc w:val="center"/>
        <w:outlineLvl w:val="1"/>
        <w:rPr>
          <w:b/>
          <w:bCs/>
          <w:color w:val="000000"/>
          <w:lang w:eastAsia="ar-SA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9906000" cy="7429500"/>
            <wp:effectExtent l="19050" t="0" r="0" b="0"/>
            <wp:docPr id="1" name="Рисунок 1" descr="C:\Users\лили\Desktop\IMG-20200930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или\Desktop\IMG-20200930-WA00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0" cy="742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0670" w:rsidRPr="00AC0FDF">
        <w:rPr>
          <w:b/>
          <w:bCs/>
          <w:color w:val="000000"/>
          <w:lang w:eastAsia="ar-SA"/>
        </w:rPr>
        <w:lastRenderedPageBreak/>
        <w:t>Пояснительная записка</w:t>
      </w:r>
    </w:p>
    <w:p w:rsidR="00450670" w:rsidRPr="00AC0FDF" w:rsidRDefault="00450670" w:rsidP="004331C2">
      <w:pPr>
        <w:keepNext/>
        <w:suppressAutoHyphens/>
        <w:spacing w:line="276" w:lineRule="auto"/>
        <w:ind w:firstLine="426"/>
        <w:outlineLvl w:val="1"/>
        <w:rPr>
          <w:color w:val="000000"/>
        </w:rPr>
      </w:pPr>
      <w:r w:rsidRPr="00AC0FDF">
        <w:rPr>
          <w:color w:val="000000"/>
        </w:rPr>
        <w:t>Рабочая программа учебного предмета «Информатика»для учащихся 9 класса составлена на основе следующих документов:</w:t>
      </w:r>
    </w:p>
    <w:p w:rsidR="00450670" w:rsidRPr="00AC0FDF" w:rsidRDefault="00450670" w:rsidP="004331C2">
      <w:pPr>
        <w:autoSpaceDE w:val="0"/>
        <w:autoSpaceDN w:val="0"/>
        <w:adjustRightInd w:val="0"/>
        <w:spacing w:line="276" w:lineRule="auto"/>
        <w:ind w:firstLine="426"/>
        <w:rPr>
          <w:color w:val="000000"/>
        </w:rPr>
      </w:pPr>
      <w:r w:rsidRPr="00AC0FDF">
        <w:rPr>
          <w:color w:val="000000"/>
        </w:rPr>
        <w:t xml:space="preserve">1. Федеральный государственный образовательный стандарт основного общего образования (Приказ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 г"/>
        </w:smartTagPr>
        <w:r w:rsidRPr="00AC0FDF">
          <w:rPr>
            <w:color w:val="000000"/>
          </w:rPr>
          <w:t>2010 г</w:t>
        </w:r>
      </w:smartTag>
      <w:r w:rsidRPr="00AC0FDF">
        <w:rPr>
          <w:color w:val="000000"/>
        </w:rPr>
        <w:t>. N 1897 "Об утверждении федерального государственного образовательного стандарта основного общего образования").</w:t>
      </w:r>
    </w:p>
    <w:p w:rsidR="00450670" w:rsidRPr="00AC0FDF" w:rsidRDefault="00450670" w:rsidP="004331C2">
      <w:pPr>
        <w:autoSpaceDE w:val="0"/>
        <w:autoSpaceDN w:val="0"/>
        <w:adjustRightInd w:val="0"/>
        <w:spacing w:line="276" w:lineRule="auto"/>
        <w:ind w:firstLine="426"/>
        <w:rPr>
          <w:color w:val="000000"/>
        </w:rPr>
      </w:pPr>
      <w:r w:rsidRPr="00AC0FDF">
        <w:rPr>
          <w:color w:val="000000"/>
        </w:rPr>
        <w:t>2. Семакин И.Г. Пояснительная записка к учебникам «Информатика» для 5-9 классов[Электронный ресурс]</w:t>
      </w:r>
    </w:p>
    <w:p w:rsidR="00450670" w:rsidRPr="00AC0FDF" w:rsidRDefault="00450670" w:rsidP="004331C2">
      <w:pPr>
        <w:autoSpaceDE w:val="0"/>
        <w:autoSpaceDN w:val="0"/>
        <w:adjustRightInd w:val="0"/>
        <w:spacing w:line="276" w:lineRule="auto"/>
        <w:ind w:firstLine="426"/>
        <w:rPr>
          <w:color w:val="000000"/>
        </w:rPr>
      </w:pPr>
      <w:r w:rsidRPr="00AC0FDF">
        <w:rPr>
          <w:color w:val="000000"/>
        </w:rPr>
        <w:t>3. Авторской программы курса «Информатика» И.Г. Семакина, рекомендованной Министерством образования РФ,(http://metodist.lbz.ru),</w:t>
      </w:r>
    </w:p>
    <w:p w:rsidR="00450670" w:rsidRPr="00AC0FDF" w:rsidRDefault="00450670" w:rsidP="004331C2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AC0FDF">
        <w:rPr>
          <w:color w:val="000000"/>
        </w:rPr>
        <w:t>основной образовательной программы основного общего образования и согласно учебному п</w:t>
      </w:r>
      <w:r>
        <w:rPr>
          <w:color w:val="000000"/>
        </w:rPr>
        <w:t xml:space="preserve">лану МБОУ </w:t>
      </w:r>
      <w:r w:rsidR="00E925F2">
        <w:rPr>
          <w:color w:val="000000"/>
        </w:rPr>
        <w:t>«Альметьевская ООШ» на 2020-2021</w:t>
      </w:r>
      <w:r w:rsidRPr="00AC0FDF">
        <w:rPr>
          <w:color w:val="000000"/>
        </w:rPr>
        <w:t>г.</w:t>
      </w:r>
    </w:p>
    <w:p w:rsidR="00450670" w:rsidRPr="00AC0FDF" w:rsidRDefault="00450670" w:rsidP="004331C2">
      <w:pPr>
        <w:autoSpaceDE w:val="0"/>
        <w:autoSpaceDN w:val="0"/>
        <w:adjustRightInd w:val="0"/>
        <w:spacing w:line="276" w:lineRule="auto"/>
        <w:ind w:firstLine="426"/>
        <w:rPr>
          <w:color w:val="000000"/>
          <w:lang w:eastAsia="ar-SA"/>
        </w:rPr>
      </w:pPr>
      <w:r w:rsidRPr="00AC0FDF">
        <w:rPr>
          <w:color w:val="000000"/>
        </w:rPr>
        <w:t>4. Положение о рабочей прогр</w:t>
      </w:r>
      <w:r>
        <w:rPr>
          <w:color w:val="000000"/>
        </w:rPr>
        <w:t>амме МБОУ «</w:t>
      </w:r>
      <w:r w:rsidRPr="00DB38F4">
        <w:rPr>
          <w:color w:val="000000"/>
        </w:rPr>
        <w:t>Ал</w:t>
      </w:r>
      <w:r>
        <w:rPr>
          <w:color w:val="000000"/>
        </w:rPr>
        <w:t>ьметьевская ООШ</w:t>
      </w:r>
      <w:r w:rsidRPr="00AC0FDF">
        <w:rPr>
          <w:color w:val="000000"/>
        </w:rPr>
        <w:t>»</w:t>
      </w:r>
    </w:p>
    <w:p w:rsidR="00450670" w:rsidRPr="00AC0FDF" w:rsidRDefault="00450670" w:rsidP="004331C2">
      <w:pPr>
        <w:suppressAutoHyphens/>
        <w:spacing w:line="276" w:lineRule="auto"/>
        <w:ind w:firstLine="567"/>
        <w:jc w:val="both"/>
        <w:rPr>
          <w:color w:val="000000"/>
          <w:spacing w:val="-5"/>
          <w:w w:val="104"/>
          <w:lang w:eastAsia="ar-SA"/>
        </w:rPr>
      </w:pPr>
      <w:r w:rsidRPr="00AC0FDF">
        <w:rPr>
          <w:b/>
          <w:color w:val="000000"/>
          <w:spacing w:val="-5"/>
          <w:w w:val="104"/>
          <w:lang w:eastAsia="ar-SA"/>
        </w:rPr>
        <w:t xml:space="preserve">Изучение информатики в  </w:t>
      </w:r>
      <w:r w:rsidRPr="00AC0FDF">
        <w:rPr>
          <w:b/>
          <w:color w:val="000000"/>
          <w:lang w:eastAsia="ar-SA"/>
        </w:rPr>
        <w:t>9 классах направлено на достижение следующих целей</w:t>
      </w:r>
      <w:r w:rsidRPr="00AC0FDF">
        <w:rPr>
          <w:color w:val="000000"/>
          <w:lang w:eastAsia="ar-SA"/>
        </w:rPr>
        <w:t>:</w:t>
      </w:r>
    </w:p>
    <w:p w:rsidR="00450670" w:rsidRPr="00AC0FDF" w:rsidRDefault="00450670" w:rsidP="0032316C">
      <w:pPr>
        <w:pStyle w:val="dash041e0441043d043e0432043d043e0439002004420435043a04410442002004410020043e0442044104420443043f043e043c"/>
        <w:numPr>
          <w:ilvl w:val="0"/>
          <w:numId w:val="1"/>
        </w:numPr>
        <w:tabs>
          <w:tab w:val="left" w:pos="851"/>
        </w:tabs>
        <w:spacing w:after="0" w:line="276" w:lineRule="auto"/>
        <w:ind w:left="851" w:hanging="284"/>
        <w:jc w:val="both"/>
        <w:rPr>
          <w:color w:val="000000"/>
        </w:rPr>
      </w:pPr>
      <w:r w:rsidRPr="00AC0FDF">
        <w:rPr>
          <w:rStyle w:val="dash041e0441043d043e0432043d043e0439002004420435043a04410442002004410020043e0442044104420443043f043e043cchar1"/>
          <w:color w:val="000000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450670" w:rsidRPr="00AC0FDF" w:rsidRDefault="00450670" w:rsidP="0032316C">
      <w:pPr>
        <w:pStyle w:val="dash041e0441043d043e0432043d043e0439002004420435043a04410442002004410020043e0442044104420443043f043e043c"/>
        <w:numPr>
          <w:ilvl w:val="0"/>
          <w:numId w:val="1"/>
        </w:numPr>
        <w:tabs>
          <w:tab w:val="left" w:pos="851"/>
        </w:tabs>
        <w:spacing w:after="0" w:line="276" w:lineRule="auto"/>
        <w:ind w:left="851" w:hanging="284"/>
        <w:jc w:val="both"/>
        <w:rPr>
          <w:color w:val="000000"/>
        </w:rPr>
      </w:pPr>
      <w:r w:rsidRPr="00AC0FDF">
        <w:rPr>
          <w:rStyle w:val="dash041e0441043d043e0432043d043e0439002004420435043a04410442002004410020043e0442044104420443043f043e043cchar1"/>
          <w:color w:val="000000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450670" w:rsidRPr="00AC0FDF" w:rsidRDefault="00450670" w:rsidP="0032316C">
      <w:pPr>
        <w:pStyle w:val="dash041e0441043d043e0432043d043e0439002004420435043a04410442002004410020043e0442044104420443043f043e043c"/>
        <w:numPr>
          <w:ilvl w:val="0"/>
          <w:numId w:val="1"/>
        </w:numPr>
        <w:tabs>
          <w:tab w:val="left" w:pos="851"/>
        </w:tabs>
        <w:spacing w:after="0" w:line="276" w:lineRule="auto"/>
        <w:ind w:left="851" w:hanging="284"/>
        <w:jc w:val="both"/>
        <w:rPr>
          <w:color w:val="000000"/>
        </w:rPr>
      </w:pPr>
      <w:r w:rsidRPr="00AC0FDF">
        <w:rPr>
          <w:rStyle w:val="dash041e0441043d043e0432043d043e0439002004420435043a04410442002004410020043e0442044104420443043f043e043cchar1"/>
          <w:color w:val="000000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циклической;</w:t>
      </w:r>
    </w:p>
    <w:p w:rsidR="00450670" w:rsidRPr="00AC0FDF" w:rsidRDefault="00450670" w:rsidP="0032316C">
      <w:pPr>
        <w:pStyle w:val="dash041e0441043d043e0432043d043e0439002004420435043a04410442002004410020043e0442044104420443043f043e043c"/>
        <w:numPr>
          <w:ilvl w:val="0"/>
          <w:numId w:val="1"/>
        </w:numPr>
        <w:tabs>
          <w:tab w:val="left" w:pos="851"/>
        </w:tabs>
        <w:spacing w:after="0" w:line="276" w:lineRule="auto"/>
        <w:ind w:left="851" w:hanging="284"/>
        <w:jc w:val="both"/>
        <w:rPr>
          <w:color w:val="000000"/>
        </w:rPr>
      </w:pPr>
      <w:r w:rsidRPr="00AC0FDF">
        <w:rPr>
          <w:rStyle w:val="dash041e0441043d043e0432043d043e0439002004420435043a04410442002004410020043e0442044104420443043f043e043cchar1"/>
          <w:color w:val="000000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–таблицы, схемы, графики, диаграммы, с использованием соответствующих программных средств обработки данных;</w:t>
      </w:r>
    </w:p>
    <w:p w:rsidR="00450670" w:rsidRPr="00AC0FDF" w:rsidRDefault="00450670" w:rsidP="0032316C">
      <w:pPr>
        <w:pStyle w:val="dash041e0441043d043e0432043d043e0439002004420435043a04410442002004410020043e0442044104420443043f043e043c"/>
        <w:numPr>
          <w:ilvl w:val="0"/>
          <w:numId w:val="1"/>
        </w:numPr>
        <w:tabs>
          <w:tab w:val="left" w:pos="851"/>
        </w:tabs>
        <w:spacing w:after="0" w:line="276" w:lineRule="auto"/>
        <w:ind w:left="851" w:hanging="284"/>
        <w:jc w:val="both"/>
        <w:rPr>
          <w:color w:val="000000"/>
        </w:rPr>
      </w:pPr>
      <w:r w:rsidRPr="00AC0FDF">
        <w:rPr>
          <w:rStyle w:val="dash041e0441043d043e0432043d043e0439002004420435043a04410442002004410020043e0442044104420443043f043e043cchar1"/>
          <w:color w:val="000000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450670" w:rsidRPr="00AC0FDF" w:rsidRDefault="00450670" w:rsidP="004331C2">
      <w:pPr>
        <w:suppressAutoHyphens/>
        <w:autoSpaceDE w:val="0"/>
        <w:spacing w:line="276" w:lineRule="auto"/>
        <w:ind w:firstLine="426"/>
        <w:jc w:val="both"/>
        <w:rPr>
          <w:b/>
          <w:color w:val="000000"/>
        </w:rPr>
      </w:pPr>
      <w:r w:rsidRPr="00AC0FDF">
        <w:rPr>
          <w:b/>
          <w:bCs/>
          <w:color w:val="000000"/>
        </w:rPr>
        <w:t>Для достижения комплекса поставленных целей в процессе изучения информатики в 9 классе необходимо решить следующие задачи:</w:t>
      </w:r>
    </w:p>
    <w:p w:rsidR="00450670" w:rsidRPr="00AC0FDF" w:rsidRDefault="00450670" w:rsidP="0032316C">
      <w:pPr>
        <w:numPr>
          <w:ilvl w:val="0"/>
          <w:numId w:val="10"/>
        </w:numPr>
        <w:suppressAutoHyphens/>
        <w:autoSpaceDE w:val="0"/>
        <w:spacing w:line="276" w:lineRule="auto"/>
        <w:jc w:val="both"/>
        <w:rPr>
          <w:color w:val="000000"/>
        </w:rPr>
      </w:pPr>
      <w:r w:rsidRPr="00AC0FDF">
        <w:rPr>
          <w:color w:val="000000"/>
        </w:rPr>
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</w:r>
    </w:p>
    <w:p w:rsidR="00450670" w:rsidRPr="00AC0FDF" w:rsidRDefault="00450670" w:rsidP="0032316C">
      <w:pPr>
        <w:numPr>
          <w:ilvl w:val="0"/>
          <w:numId w:val="10"/>
        </w:numPr>
        <w:suppressAutoHyphens/>
        <w:autoSpaceDE w:val="0"/>
        <w:spacing w:line="276" w:lineRule="auto"/>
        <w:jc w:val="both"/>
        <w:rPr>
          <w:color w:val="000000"/>
        </w:rPr>
      </w:pPr>
      <w:r w:rsidRPr="00AC0FDF">
        <w:rPr>
          <w:color w:val="000000"/>
        </w:rPr>
        <w:t xml:space="preserve">развитие познавательных интересов, интеллектуальных и творческих способностей средствами ИКТ; </w:t>
      </w:r>
    </w:p>
    <w:p w:rsidR="00450670" w:rsidRPr="00AC0FDF" w:rsidRDefault="00450670" w:rsidP="0032316C">
      <w:pPr>
        <w:numPr>
          <w:ilvl w:val="0"/>
          <w:numId w:val="10"/>
        </w:numPr>
        <w:suppressAutoHyphens/>
        <w:autoSpaceDE w:val="0"/>
        <w:spacing w:line="276" w:lineRule="auto"/>
        <w:jc w:val="both"/>
        <w:rPr>
          <w:color w:val="000000"/>
        </w:rPr>
      </w:pPr>
      <w:r w:rsidRPr="00AC0FDF">
        <w:rPr>
          <w:color w:val="000000"/>
        </w:rPr>
        <w:t xml:space="preserve"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450670" w:rsidRPr="00AC0FDF" w:rsidRDefault="00450670" w:rsidP="0032316C">
      <w:pPr>
        <w:numPr>
          <w:ilvl w:val="0"/>
          <w:numId w:val="10"/>
        </w:numPr>
        <w:suppressAutoHyphens/>
        <w:autoSpaceDE w:val="0"/>
        <w:spacing w:line="276" w:lineRule="auto"/>
        <w:jc w:val="both"/>
        <w:rPr>
          <w:color w:val="000000"/>
        </w:rPr>
      </w:pPr>
      <w:r w:rsidRPr="00AC0FDF">
        <w:rPr>
          <w:color w:val="000000"/>
        </w:rPr>
        <w:t xml:space="preserve"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 </w:t>
      </w:r>
    </w:p>
    <w:p w:rsidR="00450670" w:rsidRPr="00AC0FDF" w:rsidRDefault="00450670" w:rsidP="0032316C">
      <w:pPr>
        <w:suppressAutoHyphens/>
        <w:autoSpaceDE w:val="0"/>
        <w:spacing w:line="276" w:lineRule="auto"/>
        <w:jc w:val="both"/>
        <w:rPr>
          <w:color w:val="000000"/>
        </w:rPr>
      </w:pPr>
    </w:p>
    <w:p w:rsidR="00450670" w:rsidRPr="00AC0FDF" w:rsidRDefault="00450670" w:rsidP="0032316C">
      <w:pPr>
        <w:suppressAutoHyphens/>
        <w:autoSpaceDE w:val="0"/>
        <w:spacing w:line="276" w:lineRule="auto"/>
        <w:jc w:val="both"/>
        <w:rPr>
          <w:color w:val="000000"/>
        </w:rPr>
      </w:pPr>
    </w:p>
    <w:p w:rsidR="00450670" w:rsidRPr="00AC0FDF" w:rsidRDefault="00450670" w:rsidP="0032316C">
      <w:pPr>
        <w:suppressAutoHyphens/>
        <w:autoSpaceDE w:val="0"/>
        <w:spacing w:line="276" w:lineRule="auto"/>
        <w:jc w:val="both"/>
        <w:rPr>
          <w:color w:val="000000"/>
        </w:rPr>
      </w:pPr>
    </w:p>
    <w:p w:rsidR="00450670" w:rsidRPr="00AC0FDF" w:rsidRDefault="00450670" w:rsidP="0032316C">
      <w:pPr>
        <w:suppressAutoHyphens/>
        <w:autoSpaceDE w:val="0"/>
        <w:spacing w:line="276" w:lineRule="auto"/>
        <w:jc w:val="both"/>
        <w:rPr>
          <w:color w:val="000000"/>
        </w:rPr>
      </w:pPr>
    </w:p>
    <w:p w:rsidR="00450670" w:rsidRPr="00A23B4B" w:rsidRDefault="00450670" w:rsidP="0032316C">
      <w:pPr>
        <w:suppressAutoHyphens/>
        <w:autoSpaceDE w:val="0"/>
        <w:spacing w:line="276" w:lineRule="auto"/>
        <w:jc w:val="center"/>
        <w:rPr>
          <w:b/>
          <w:color w:val="000000"/>
        </w:rPr>
      </w:pPr>
      <w:r w:rsidRPr="00A23B4B">
        <w:rPr>
          <w:b/>
          <w:color w:val="000000"/>
        </w:rPr>
        <w:lastRenderedPageBreak/>
        <w:t xml:space="preserve">Планируемые результаты изучения </w:t>
      </w:r>
      <w:r w:rsidR="00A23B4B" w:rsidRPr="00A23B4B">
        <w:rPr>
          <w:b/>
          <w:color w:val="000000"/>
        </w:rPr>
        <w:t>учебного</w:t>
      </w:r>
      <w:r w:rsidRPr="00A23B4B">
        <w:rPr>
          <w:b/>
          <w:color w:val="000000"/>
        </w:rPr>
        <w:t xml:space="preserve"> предмета</w:t>
      </w:r>
    </w:p>
    <w:p w:rsidR="00450670" w:rsidRPr="00A23B4B" w:rsidRDefault="00450670" w:rsidP="008C1857">
      <w:pPr>
        <w:pStyle w:val="afe"/>
        <w:spacing w:before="0" w:beforeAutospacing="0" w:after="0" w:afterAutospacing="0"/>
        <w:ind w:left="851"/>
        <w:jc w:val="both"/>
        <w:rPr>
          <w:rFonts w:ascii="Arial" w:hAnsi="Arial" w:cs="Arial"/>
          <w:color w:val="000000"/>
        </w:rPr>
      </w:pPr>
      <w:r w:rsidRPr="00A23B4B">
        <w:rPr>
          <w:b/>
          <w:bCs/>
          <w:i/>
          <w:iCs/>
          <w:color w:val="000000"/>
        </w:rPr>
        <w:t>В направлении личностного развития: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развитие алгоритмического мышления;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формирование информационно-правовой культуры, соблюдения авторского права, уважения к частной информации и информационному пространству;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безопасность, развитие чувства личной ответственности за качество окружающей информационной среды;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приобретение опыта использования информационных ресурсов общества и электронных средств связи в учебной и практической деятельности; освоение типичных ситуаций по настройке и управлению персональных средств ИКТ, включая цифровую бытовую технику;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умение осуществлять совместную информационную деятельность, в частности, при выполнении учебных проектов;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повышение своего образовательного уровня и уровня готовности к продолжению обучения с использованием ИКТ.</w:t>
      </w:r>
    </w:p>
    <w:p w:rsidR="00450670" w:rsidRPr="00A23B4B" w:rsidRDefault="00450670" w:rsidP="008C1857">
      <w:pPr>
        <w:pStyle w:val="afe"/>
        <w:spacing w:before="0" w:beforeAutospacing="0" w:after="0" w:afterAutospacing="0"/>
        <w:ind w:left="851"/>
        <w:jc w:val="both"/>
        <w:rPr>
          <w:rFonts w:ascii="Arial" w:hAnsi="Arial" w:cs="Arial"/>
          <w:color w:val="000000"/>
        </w:rPr>
      </w:pPr>
      <w:r w:rsidRPr="00A23B4B">
        <w:rPr>
          <w:b/>
          <w:bCs/>
          <w:i/>
          <w:iCs/>
          <w:color w:val="000000"/>
        </w:rPr>
        <w:t>В предметном направлении: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овладение видами информационной учебной деятельности и компетенциями, необходимыми для успешного обучения и повседневной жизни;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формирование механизмов мышления, характерного для информатики и информационной деятельности.</w:t>
      </w:r>
    </w:p>
    <w:p w:rsidR="00450670" w:rsidRPr="00A23B4B" w:rsidRDefault="00450670" w:rsidP="008C1857">
      <w:pPr>
        <w:pStyle w:val="afe"/>
        <w:spacing w:before="0" w:beforeAutospacing="0" w:after="0" w:afterAutospacing="0"/>
        <w:ind w:left="851"/>
        <w:jc w:val="both"/>
        <w:rPr>
          <w:rFonts w:ascii="Arial" w:hAnsi="Arial" w:cs="Arial"/>
          <w:color w:val="000000"/>
        </w:rPr>
      </w:pPr>
      <w:r w:rsidRPr="00A23B4B">
        <w:rPr>
          <w:b/>
          <w:bCs/>
          <w:i/>
          <w:iCs/>
          <w:color w:val="000000"/>
        </w:rPr>
        <w:t>В метапредметном направлении: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формирование умений использования методов и средств информатики: моделирования, формализации и структурирования информации; компьютерного эксперимента при исследовании различных объектов, явлений и процессов;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овладение навыками постановки задачи при полной и неполной имеющейся информации;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формирование умения планирования деятельности;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контроль, анализ, самоанализ результатов деятельности;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коррекция деятельности: внесение необходимых дополнений и корректив в план действий;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умение выбирать источники информации, необходимые для решения задачи;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умение выбирать средства ИКТ для решения задач из разных сфер человеческой деятельности;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 xml:space="preserve">моделирование – преобразование объекта из чувственной формы в </w:t>
      </w:r>
      <w:r w:rsidR="00A23B4B" w:rsidRPr="00A23B4B">
        <w:rPr>
          <w:color w:val="000000"/>
        </w:rPr>
        <w:t>знаковое</w:t>
      </w:r>
      <w:r w:rsidRPr="00A23B4B">
        <w:rPr>
          <w:color w:val="000000"/>
        </w:rPr>
        <w:t xml:space="preserve"> – символическую модель;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выбор языка представления информации в модели в зависимости от поставленной задачи;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преобразование модели - изменение модели с целью адекватного представления объекта моделирования;</w:t>
      </w:r>
    </w:p>
    <w:p w:rsidR="00450670" w:rsidRPr="00A23B4B" w:rsidRDefault="00450670" w:rsidP="008C1857">
      <w:pPr>
        <w:pStyle w:val="afe"/>
        <w:numPr>
          <w:ilvl w:val="1"/>
          <w:numId w:val="70"/>
        </w:numPr>
        <w:spacing w:before="0" w:beforeAutospacing="0" w:after="0" w:afterAutospacing="0"/>
        <w:ind w:left="0" w:firstLine="851"/>
        <w:jc w:val="both"/>
        <w:rPr>
          <w:rFonts w:ascii="Arial" w:hAnsi="Arial" w:cs="Arial"/>
          <w:color w:val="000000"/>
        </w:rPr>
      </w:pPr>
      <w:r w:rsidRPr="00A23B4B">
        <w:rPr>
          <w:color w:val="000000"/>
        </w:rPr>
        <w:t>формирование умений представления информации в виде информационных моделей различных видов на естественном, формализованном и формальном языках.</w:t>
      </w:r>
    </w:p>
    <w:p w:rsidR="00450670" w:rsidRPr="00A23B4B" w:rsidRDefault="00450670" w:rsidP="0032316C">
      <w:pPr>
        <w:suppressAutoHyphens/>
        <w:autoSpaceDE w:val="0"/>
        <w:spacing w:line="276" w:lineRule="auto"/>
        <w:jc w:val="center"/>
        <w:rPr>
          <w:b/>
          <w:color w:val="000000"/>
        </w:rPr>
      </w:pPr>
    </w:p>
    <w:p w:rsidR="00450670" w:rsidRPr="00A23B4B" w:rsidRDefault="00450670" w:rsidP="0032316C">
      <w:pPr>
        <w:suppressAutoHyphens/>
        <w:autoSpaceDE w:val="0"/>
        <w:spacing w:line="276" w:lineRule="auto"/>
        <w:jc w:val="center"/>
        <w:rPr>
          <w:b/>
          <w:color w:val="000000"/>
        </w:rPr>
      </w:pPr>
    </w:p>
    <w:p w:rsidR="00450670" w:rsidRPr="00A23B4B" w:rsidRDefault="00450670" w:rsidP="0032316C">
      <w:pPr>
        <w:suppressAutoHyphens/>
        <w:autoSpaceDE w:val="0"/>
        <w:spacing w:line="276" w:lineRule="auto"/>
        <w:jc w:val="center"/>
        <w:rPr>
          <w:b/>
          <w:color w:val="000000"/>
        </w:rPr>
      </w:pPr>
    </w:p>
    <w:p w:rsidR="00450670" w:rsidRPr="00AC0FDF" w:rsidRDefault="00450670" w:rsidP="00AC0FDF">
      <w:pPr>
        <w:pStyle w:val="a3"/>
        <w:spacing w:line="276" w:lineRule="auto"/>
        <w:jc w:val="center"/>
        <w:rPr>
          <w:b/>
          <w:color w:val="000000"/>
        </w:rPr>
      </w:pPr>
      <w:r w:rsidRPr="00AC0FDF">
        <w:rPr>
          <w:b/>
          <w:color w:val="000000"/>
        </w:rPr>
        <w:t>Содержание учебного предмета</w:t>
      </w:r>
    </w:p>
    <w:p w:rsidR="00450670" w:rsidRPr="00AC0FDF" w:rsidRDefault="00450670" w:rsidP="00AC0FDF">
      <w:pPr>
        <w:pStyle w:val="21"/>
        <w:numPr>
          <w:ilvl w:val="0"/>
          <w:numId w:val="8"/>
        </w:numPr>
        <w:spacing w:after="0" w:line="276" w:lineRule="auto"/>
        <w:jc w:val="both"/>
        <w:rPr>
          <w:b/>
          <w:bCs/>
          <w:color w:val="000000"/>
        </w:rPr>
      </w:pPr>
      <w:r w:rsidRPr="00AC0FDF">
        <w:rPr>
          <w:b/>
          <w:bCs/>
          <w:color w:val="000000"/>
        </w:rPr>
        <w:t>Управление и алгоритмы  12 ч (5+7)</w:t>
      </w:r>
    </w:p>
    <w:p w:rsidR="00450670" w:rsidRPr="00AC0FDF" w:rsidRDefault="00450670" w:rsidP="00AC0FDF">
      <w:pPr>
        <w:pStyle w:val="21"/>
        <w:spacing w:after="0" w:line="276" w:lineRule="auto"/>
        <w:ind w:left="0" w:firstLine="567"/>
        <w:jc w:val="both"/>
        <w:rPr>
          <w:color w:val="000000"/>
        </w:rPr>
      </w:pPr>
      <w:r w:rsidRPr="00AC0FDF">
        <w:rPr>
          <w:color w:val="000000"/>
        </w:rPr>
        <w:t>Кибернетика. Кибернетическая модель управления.</w:t>
      </w:r>
    </w:p>
    <w:p w:rsidR="00450670" w:rsidRPr="00AC0FDF" w:rsidRDefault="00450670" w:rsidP="00AC0FDF">
      <w:pPr>
        <w:pStyle w:val="21"/>
        <w:spacing w:after="0" w:line="276" w:lineRule="auto"/>
        <w:ind w:left="0" w:firstLine="567"/>
        <w:jc w:val="both"/>
        <w:rPr>
          <w:color w:val="000000"/>
        </w:rPr>
      </w:pPr>
      <w:r w:rsidRPr="00AC0FDF">
        <w:rPr>
          <w:color w:val="000000"/>
        </w:rPr>
        <w:t>Понятие алгоритма и его свойства. Исполнитель алгоритмов: назначение, среда исполнителя система команд исполнителя, режимы работы.</w:t>
      </w:r>
    </w:p>
    <w:p w:rsidR="00450670" w:rsidRPr="00AC0FDF" w:rsidRDefault="00450670" w:rsidP="00AC0FDF">
      <w:pPr>
        <w:pStyle w:val="21"/>
        <w:spacing w:after="0" w:line="276" w:lineRule="auto"/>
        <w:ind w:left="0" w:firstLine="567"/>
        <w:jc w:val="both"/>
        <w:rPr>
          <w:color w:val="000000"/>
        </w:rPr>
      </w:pPr>
      <w:r w:rsidRPr="00AC0FDF">
        <w:rPr>
          <w:color w:val="000000"/>
        </w:rPr>
        <w:lastRenderedPageBreak/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450670" w:rsidRPr="00AC0FDF" w:rsidRDefault="00450670" w:rsidP="00AC0FDF">
      <w:pPr>
        <w:pStyle w:val="21"/>
        <w:spacing w:after="0" w:line="276" w:lineRule="auto"/>
        <w:ind w:left="0" w:firstLine="567"/>
        <w:jc w:val="both"/>
        <w:rPr>
          <w:color w:val="000000"/>
        </w:rPr>
      </w:pPr>
      <w:r w:rsidRPr="00AC0FDF">
        <w:rPr>
          <w:color w:val="000000"/>
          <w:u w:val="single"/>
        </w:rPr>
        <w:t>Практика на компьютере</w:t>
      </w:r>
      <w:r w:rsidRPr="00AC0FDF">
        <w:rPr>
          <w:color w:val="000000"/>
        </w:rPr>
        <w:t>: работа с учебным исполнителем алгоритмов;  составление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450670" w:rsidRPr="00AC0FDF" w:rsidRDefault="00A23B4B" w:rsidP="00AC0FDF">
      <w:pPr>
        <w:pStyle w:val="21"/>
        <w:numPr>
          <w:ilvl w:val="0"/>
          <w:numId w:val="8"/>
        </w:numPr>
        <w:spacing w:after="0" w:line="276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Введение в программирование  16 ч (9</w:t>
      </w:r>
      <w:r w:rsidR="00450670" w:rsidRPr="00AC0FDF">
        <w:rPr>
          <w:b/>
          <w:bCs/>
          <w:color w:val="000000"/>
        </w:rPr>
        <w:t>+7)</w:t>
      </w:r>
    </w:p>
    <w:p w:rsidR="00450670" w:rsidRPr="00AC0FDF" w:rsidRDefault="00450670" w:rsidP="00AC0FDF">
      <w:pPr>
        <w:spacing w:line="276" w:lineRule="auto"/>
        <w:ind w:firstLine="567"/>
        <w:jc w:val="both"/>
        <w:rPr>
          <w:color w:val="000000"/>
        </w:rPr>
      </w:pPr>
      <w:r w:rsidRPr="00AC0FDF">
        <w:rPr>
          <w:color w:val="000000"/>
        </w:rPr>
        <w:t xml:space="preserve">Алгоритмы работы с величинами: константы, переменные, понятие типов данных, ввод и вывод данных. </w:t>
      </w:r>
    </w:p>
    <w:p w:rsidR="00450670" w:rsidRPr="00AC0FDF" w:rsidRDefault="00450670" w:rsidP="00AC0FDF">
      <w:pPr>
        <w:spacing w:line="276" w:lineRule="auto"/>
        <w:ind w:firstLine="567"/>
        <w:jc w:val="both"/>
        <w:rPr>
          <w:color w:val="000000"/>
        </w:rPr>
      </w:pPr>
      <w:r w:rsidRPr="00AC0FDF">
        <w:rPr>
          <w:color w:val="000000"/>
        </w:rPr>
        <w:t>Языки программирования  высокого уровня (ЯПВУ), их классификация. 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Структурный тип данных – массив. Способы описания и обработки массивов.</w:t>
      </w:r>
    </w:p>
    <w:p w:rsidR="00450670" w:rsidRPr="00AC0FDF" w:rsidRDefault="00450670" w:rsidP="00AC0FDF">
      <w:pPr>
        <w:spacing w:line="276" w:lineRule="auto"/>
        <w:ind w:firstLine="567"/>
        <w:jc w:val="both"/>
        <w:rPr>
          <w:color w:val="000000"/>
        </w:rPr>
      </w:pPr>
      <w:r w:rsidRPr="00AC0FDF">
        <w:rPr>
          <w:color w:val="000000"/>
        </w:rPr>
        <w:t>Этапы решения задачи с использованием программирования: постановка, формализация, алгоритмизация, кодирование, отладка, тестирование.</w:t>
      </w:r>
    </w:p>
    <w:p w:rsidR="00450670" w:rsidRPr="00AC0FDF" w:rsidRDefault="00450670" w:rsidP="00AC0FDF">
      <w:pPr>
        <w:spacing w:line="276" w:lineRule="auto"/>
        <w:ind w:firstLine="567"/>
        <w:jc w:val="both"/>
        <w:rPr>
          <w:color w:val="000000"/>
        </w:rPr>
      </w:pPr>
      <w:r w:rsidRPr="00AC0FDF">
        <w:rPr>
          <w:color w:val="000000"/>
          <w:u w:val="single"/>
        </w:rPr>
        <w:t>Практика на компьютере</w:t>
      </w:r>
      <w:r w:rsidRPr="00AC0FDF">
        <w:rPr>
          <w:color w:val="000000"/>
        </w:rPr>
        <w:t>: знакомство с системой программирования на языке Паскаль; ввод, трансляция и исполнение данной программы; разработка и исполнение линейных, ветвящихся и циклических программ; программирование обработки массивов.</w:t>
      </w:r>
    </w:p>
    <w:p w:rsidR="00450670" w:rsidRPr="00AC0FDF" w:rsidRDefault="00450670" w:rsidP="00AC0FDF">
      <w:pPr>
        <w:pStyle w:val="21"/>
        <w:numPr>
          <w:ilvl w:val="0"/>
          <w:numId w:val="8"/>
        </w:numPr>
        <w:spacing w:after="0" w:line="276" w:lineRule="auto"/>
        <w:jc w:val="both"/>
        <w:rPr>
          <w:b/>
          <w:color w:val="000000"/>
        </w:rPr>
      </w:pPr>
      <w:r w:rsidRPr="00AC0FDF">
        <w:rPr>
          <w:b/>
          <w:color w:val="000000"/>
        </w:rPr>
        <w:t>Информационные технологии и общество 4 ч (4+0)</w:t>
      </w:r>
    </w:p>
    <w:p w:rsidR="00450670" w:rsidRPr="00AC0FDF" w:rsidRDefault="00450670" w:rsidP="00AC0FDF">
      <w:pPr>
        <w:pStyle w:val="21"/>
        <w:spacing w:after="0" w:line="276" w:lineRule="auto"/>
        <w:ind w:left="0" w:firstLine="567"/>
        <w:jc w:val="both"/>
        <w:rPr>
          <w:color w:val="000000"/>
        </w:rPr>
      </w:pPr>
      <w:r w:rsidRPr="00AC0FDF">
        <w:rPr>
          <w:color w:val="000000"/>
        </w:rPr>
        <w:t>Предыстория информационных технологий. История ЭВМ и ИКТ. Понятие информационных ресурсов. Информационные ресурсы современного общества. Понятие об информационном обществе. Проблемы безопасности информации, этические и правовые нормы в информационной сфере.</w:t>
      </w:r>
    </w:p>
    <w:p w:rsidR="00450670" w:rsidRDefault="00450670" w:rsidP="00197770">
      <w:pPr>
        <w:pStyle w:val="21"/>
        <w:numPr>
          <w:ilvl w:val="0"/>
          <w:numId w:val="8"/>
        </w:numPr>
        <w:spacing w:after="0" w:line="276" w:lineRule="auto"/>
        <w:jc w:val="both"/>
        <w:rPr>
          <w:b/>
          <w:color w:val="000000"/>
        </w:rPr>
      </w:pPr>
      <w:r w:rsidRPr="00AC0FDF">
        <w:rPr>
          <w:b/>
          <w:color w:val="000000"/>
        </w:rPr>
        <w:t>Повторение 2 ч.</w:t>
      </w:r>
    </w:p>
    <w:p w:rsidR="00197770" w:rsidRPr="00197770" w:rsidRDefault="00197770" w:rsidP="00197770">
      <w:pPr>
        <w:ind w:left="927"/>
        <w:rPr>
          <w:b/>
        </w:rPr>
      </w:pPr>
      <w:r>
        <w:t xml:space="preserve">                                                                   </w:t>
      </w:r>
      <w:r w:rsidRPr="00197770">
        <w:rPr>
          <w:b/>
        </w:rPr>
        <w:t>Учебно-тематический план</w:t>
      </w:r>
    </w:p>
    <w:p w:rsidR="00197770" w:rsidRDefault="00197770" w:rsidP="00197770">
      <w:pPr>
        <w:numPr>
          <w:ilvl w:val="0"/>
          <w:numId w:val="8"/>
        </w:numPr>
        <w:jc w:val="center"/>
        <w:rPr>
          <w:b/>
        </w:rPr>
      </w:pPr>
    </w:p>
    <w:tbl>
      <w:tblPr>
        <w:tblW w:w="13904" w:type="dxa"/>
        <w:jc w:val="center"/>
        <w:tblInd w:w="-2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5"/>
        <w:gridCol w:w="6379"/>
        <w:gridCol w:w="2348"/>
        <w:gridCol w:w="1735"/>
        <w:gridCol w:w="2437"/>
      </w:tblGrid>
      <w:tr w:rsidR="00197770" w:rsidTr="003E713E">
        <w:trPr>
          <w:cantSplit/>
          <w:trHeight w:val="223"/>
          <w:jc w:val="center"/>
        </w:trPr>
        <w:tc>
          <w:tcPr>
            <w:tcW w:w="1005" w:type="dxa"/>
            <w:vMerge w:val="restart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6379" w:type="dxa"/>
            <w:vMerge w:val="restart"/>
            <w:vAlign w:val="center"/>
          </w:tcPr>
          <w:p w:rsidR="00197770" w:rsidRDefault="00197770" w:rsidP="003E713E">
            <w:pPr>
              <w:pStyle w:val="afe"/>
              <w:spacing w:before="0" w:beforeAutospacing="0" w:after="0" w:afterAutospacing="0"/>
              <w:ind w:firstLine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6520" w:type="dxa"/>
            <w:gridSpan w:val="3"/>
            <w:vAlign w:val="center"/>
          </w:tcPr>
          <w:p w:rsidR="00197770" w:rsidRDefault="00197770" w:rsidP="003E713E">
            <w:pPr>
              <w:ind w:left="-102" w:right="-114"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</w:tr>
      <w:tr w:rsidR="00197770" w:rsidTr="003E713E">
        <w:trPr>
          <w:cantSplit/>
          <w:trHeight w:val="247"/>
          <w:jc w:val="center"/>
        </w:trPr>
        <w:tc>
          <w:tcPr>
            <w:tcW w:w="1005" w:type="dxa"/>
            <w:vMerge/>
            <w:vAlign w:val="center"/>
          </w:tcPr>
          <w:p w:rsidR="00197770" w:rsidRDefault="00197770" w:rsidP="003E713E">
            <w:pPr>
              <w:rPr>
                <w:lang w:eastAsia="en-US"/>
              </w:rPr>
            </w:pPr>
          </w:p>
        </w:tc>
        <w:tc>
          <w:tcPr>
            <w:tcW w:w="6379" w:type="dxa"/>
            <w:vMerge/>
            <w:vAlign w:val="center"/>
          </w:tcPr>
          <w:p w:rsidR="00197770" w:rsidRDefault="00197770" w:rsidP="003E713E">
            <w:pPr>
              <w:rPr>
                <w:lang w:eastAsia="en-US"/>
              </w:rPr>
            </w:pPr>
          </w:p>
        </w:tc>
        <w:tc>
          <w:tcPr>
            <w:tcW w:w="2348" w:type="dxa"/>
            <w:vAlign w:val="center"/>
          </w:tcPr>
          <w:p w:rsidR="00197770" w:rsidRDefault="00197770" w:rsidP="003E713E">
            <w:pPr>
              <w:ind w:left="-102" w:right="-114"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общее</w:t>
            </w:r>
          </w:p>
        </w:tc>
        <w:tc>
          <w:tcPr>
            <w:tcW w:w="1735" w:type="dxa"/>
            <w:vAlign w:val="center"/>
          </w:tcPr>
          <w:p w:rsidR="00197770" w:rsidRDefault="00197770" w:rsidP="003E713E">
            <w:pPr>
              <w:ind w:left="-102" w:right="-114"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теория</w:t>
            </w:r>
          </w:p>
        </w:tc>
        <w:tc>
          <w:tcPr>
            <w:tcW w:w="2437" w:type="dxa"/>
            <w:vAlign w:val="center"/>
          </w:tcPr>
          <w:p w:rsidR="00197770" w:rsidRDefault="00197770" w:rsidP="003E713E">
            <w:pPr>
              <w:ind w:left="-102" w:right="-114"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практика</w:t>
            </w:r>
          </w:p>
        </w:tc>
      </w:tr>
      <w:tr w:rsidR="00197770" w:rsidTr="003E713E">
        <w:trPr>
          <w:cantSplit/>
          <w:trHeight w:val="287"/>
          <w:jc w:val="center"/>
        </w:trPr>
        <w:tc>
          <w:tcPr>
            <w:tcW w:w="1005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379" w:type="dxa"/>
            <w:vAlign w:val="center"/>
          </w:tcPr>
          <w:p w:rsidR="00197770" w:rsidRDefault="00197770" w:rsidP="003E713E">
            <w:pPr>
              <w:ind w:firstLine="567"/>
              <w:jc w:val="both"/>
              <w:rPr>
                <w:lang w:eastAsia="en-US"/>
              </w:rPr>
            </w:pPr>
            <w:r>
              <w:rPr>
                <w:lang w:eastAsia="en-US"/>
              </w:rPr>
              <w:t>.</w:t>
            </w:r>
            <w:r w:rsidRPr="00AC0FDF">
              <w:rPr>
                <w:b/>
                <w:bCs/>
                <w:color w:val="000000"/>
              </w:rPr>
              <w:t xml:space="preserve"> Управление и алгоритмы  </w:t>
            </w:r>
          </w:p>
        </w:tc>
        <w:tc>
          <w:tcPr>
            <w:tcW w:w="2348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735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437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197770" w:rsidTr="003E713E">
        <w:trPr>
          <w:cantSplit/>
          <w:trHeight w:val="287"/>
          <w:jc w:val="center"/>
        </w:trPr>
        <w:tc>
          <w:tcPr>
            <w:tcW w:w="1005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79" w:type="dxa"/>
            <w:vAlign w:val="center"/>
          </w:tcPr>
          <w:p w:rsidR="00197770" w:rsidRDefault="00197770" w:rsidP="003E713E">
            <w:pPr>
              <w:ind w:firstLine="567"/>
              <w:jc w:val="both"/>
              <w:rPr>
                <w:lang w:eastAsia="en-US"/>
              </w:rPr>
            </w:pPr>
            <w:r w:rsidRPr="00AC0FDF">
              <w:rPr>
                <w:b/>
                <w:bCs/>
                <w:color w:val="000000"/>
              </w:rPr>
              <w:t xml:space="preserve">Введение в программирование  </w:t>
            </w:r>
          </w:p>
        </w:tc>
        <w:tc>
          <w:tcPr>
            <w:tcW w:w="2348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23B4B">
              <w:rPr>
                <w:lang w:eastAsia="en-US"/>
              </w:rPr>
              <w:t>6</w:t>
            </w:r>
          </w:p>
        </w:tc>
        <w:tc>
          <w:tcPr>
            <w:tcW w:w="1735" w:type="dxa"/>
            <w:vAlign w:val="center"/>
          </w:tcPr>
          <w:p w:rsidR="00197770" w:rsidRPr="00F93DF2" w:rsidRDefault="00A23B4B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437" w:type="dxa"/>
            <w:vAlign w:val="center"/>
          </w:tcPr>
          <w:p w:rsidR="00197770" w:rsidRPr="00F93DF2" w:rsidRDefault="00197770" w:rsidP="003E713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7</w:t>
            </w:r>
          </w:p>
        </w:tc>
      </w:tr>
      <w:tr w:rsidR="00197770" w:rsidTr="003E713E">
        <w:trPr>
          <w:cantSplit/>
          <w:jc w:val="center"/>
        </w:trPr>
        <w:tc>
          <w:tcPr>
            <w:tcW w:w="1005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379" w:type="dxa"/>
            <w:vAlign w:val="center"/>
          </w:tcPr>
          <w:p w:rsidR="00197770" w:rsidRDefault="00197770" w:rsidP="003E713E">
            <w:pPr>
              <w:ind w:firstLine="567"/>
              <w:jc w:val="both"/>
              <w:rPr>
                <w:lang w:eastAsia="en-US"/>
              </w:rPr>
            </w:pPr>
            <w:r w:rsidRPr="00AC0FDF">
              <w:rPr>
                <w:b/>
                <w:color w:val="000000"/>
              </w:rPr>
              <w:t>Информационные технологии и общество</w:t>
            </w:r>
          </w:p>
        </w:tc>
        <w:tc>
          <w:tcPr>
            <w:tcW w:w="2348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35" w:type="dxa"/>
            <w:vAlign w:val="center"/>
          </w:tcPr>
          <w:p w:rsidR="00197770" w:rsidRPr="00F93DF2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437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197770" w:rsidTr="003E713E">
        <w:trPr>
          <w:cantSplit/>
          <w:jc w:val="center"/>
        </w:trPr>
        <w:tc>
          <w:tcPr>
            <w:tcW w:w="1005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379" w:type="dxa"/>
            <w:vAlign w:val="center"/>
          </w:tcPr>
          <w:p w:rsidR="00197770" w:rsidRPr="00197770" w:rsidRDefault="00197770" w:rsidP="003E713E">
            <w:pPr>
              <w:ind w:firstLine="567"/>
              <w:jc w:val="both"/>
              <w:rPr>
                <w:b/>
                <w:lang w:eastAsia="en-US"/>
              </w:rPr>
            </w:pPr>
            <w:r w:rsidRPr="00197770">
              <w:rPr>
                <w:b/>
                <w:lang w:eastAsia="en-US"/>
              </w:rPr>
              <w:t>Повторение</w:t>
            </w:r>
          </w:p>
        </w:tc>
        <w:tc>
          <w:tcPr>
            <w:tcW w:w="2348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35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37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197770" w:rsidTr="003E713E">
        <w:trPr>
          <w:cantSplit/>
          <w:jc w:val="center"/>
        </w:trPr>
        <w:tc>
          <w:tcPr>
            <w:tcW w:w="1005" w:type="dxa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6379" w:type="dxa"/>
          </w:tcPr>
          <w:p w:rsidR="00197770" w:rsidRPr="00965F09" w:rsidRDefault="00197770" w:rsidP="003E713E">
            <w:pPr>
              <w:pStyle w:val="afe"/>
              <w:spacing w:before="0" w:beforeAutospacing="0" w:after="0" w:afterAutospacing="0"/>
              <w:ind w:firstLine="34"/>
              <w:jc w:val="right"/>
              <w:rPr>
                <w:lang w:eastAsia="en-US"/>
              </w:rPr>
            </w:pPr>
            <w:r w:rsidRPr="00965F09">
              <w:rPr>
                <w:lang w:eastAsia="en-US"/>
              </w:rPr>
              <w:t>Итого:</w:t>
            </w:r>
          </w:p>
        </w:tc>
        <w:tc>
          <w:tcPr>
            <w:tcW w:w="2348" w:type="dxa"/>
            <w:vAlign w:val="center"/>
          </w:tcPr>
          <w:p w:rsidR="00197770" w:rsidRPr="00965F09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1735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23B4B">
              <w:rPr>
                <w:lang w:eastAsia="en-US"/>
              </w:rPr>
              <w:t>7</w:t>
            </w:r>
          </w:p>
        </w:tc>
        <w:tc>
          <w:tcPr>
            <w:tcW w:w="2437" w:type="dxa"/>
            <w:vAlign w:val="center"/>
          </w:tcPr>
          <w:p w:rsidR="00197770" w:rsidRDefault="00197770" w:rsidP="003E713E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</w:tbl>
    <w:p w:rsidR="00450670" w:rsidRPr="00AC0FDF" w:rsidRDefault="00450670" w:rsidP="0032316C">
      <w:pPr>
        <w:spacing w:line="276" w:lineRule="auto"/>
        <w:ind w:right="-569"/>
        <w:jc w:val="both"/>
        <w:rPr>
          <w:b/>
          <w:i/>
          <w:iCs/>
          <w:color w:val="000000"/>
          <w:lang w:eastAsia="en-US"/>
        </w:rPr>
      </w:pPr>
    </w:p>
    <w:p w:rsidR="00E925F2" w:rsidRDefault="00E925F2" w:rsidP="00E925F2">
      <w:pPr>
        <w:pStyle w:val="Standard"/>
        <w:spacing w:line="360" w:lineRule="auto"/>
        <w:jc w:val="center"/>
        <w:rPr>
          <w:b/>
          <w:lang w:val="tt-RU"/>
        </w:rPr>
      </w:pPr>
      <w:r>
        <w:rPr>
          <w:rFonts w:eastAsia="Calibri"/>
          <w:b/>
        </w:rPr>
        <w:t>Примечание:</w:t>
      </w:r>
      <w:r>
        <w:t xml:space="preserve"> На основании положения МБОУ «Альметьевская ООШ» «О структуре, порядке разработки и утверждения рабочих программ, учебных курсов и предметов МОУ «Альметьевская ООШ» Сармановского муниципального района РТ», рассмотренного на педагогическом совете от    </w:t>
      </w:r>
      <w:r>
        <w:rPr>
          <w:u w:val="single"/>
        </w:rPr>
        <w:t>24.08.16г</w:t>
      </w:r>
      <w:r>
        <w:t xml:space="preserve">., протокол № 1, утверждённого Приказом директора №71    от </w:t>
      </w:r>
      <w:r>
        <w:rPr>
          <w:u w:val="single"/>
        </w:rPr>
        <w:t>31  .08.16,</w:t>
      </w:r>
      <w:r>
        <w:t xml:space="preserve"> в случае совпадения уроков с праздничными и каникулярными днями, программу выполнить согласно п </w:t>
      </w:r>
      <w:r>
        <w:rPr>
          <w:u w:val="single"/>
        </w:rPr>
        <w:t>5.2</w:t>
      </w:r>
      <w:r>
        <w:t xml:space="preserve"> данного положения</w:t>
      </w:r>
    </w:p>
    <w:p w:rsidR="00197770" w:rsidRDefault="00197770" w:rsidP="0032316C">
      <w:pPr>
        <w:spacing w:line="276" w:lineRule="auto"/>
        <w:ind w:right="-569"/>
        <w:jc w:val="both"/>
        <w:rPr>
          <w:b/>
          <w:i/>
          <w:iCs/>
          <w:color w:val="000000"/>
          <w:lang w:val="tt-RU" w:eastAsia="en-US"/>
        </w:rPr>
      </w:pPr>
    </w:p>
    <w:p w:rsidR="00A23B4B" w:rsidRPr="00AC0FDF" w:rsidRDefault="00A23B4B" w:rsidP="0032316C">
      <w:pPr>
        <w:spacing w:line="276" w:lineRule="auto"/>
        <w:ind w:right="-569"/>
        <w:jc w:val="both"/>
        <w:rPr>
          <w:b/>
          <w:i/>
          <w:iCs/>
          <w:color w:val="000000"/>
          <w:lang w:eastAsia="en-US"/>
        </w:rPr>
      </w:pPr>
    </w:p>
    <w:p w:rsidR="00450670" w:rsidRPr="00AC0FDF" w:rsidRDefault="00450670" w:rsidP="00AC0FDF">
      <w:pPr>
        <w:spacing w:line="276" w:lineRule="auto"/>
        <w:jc w:val="center"/>
        <w:rPr>
          <w:b/>
          <w:color w:val="000000"/>
          <w:lang w:eastAsia="en-US"/>
        </w:rPr>
      </w:pPr>
      <w:r w:rsidRPr="00AC0FDF">
        <w:rPr>
          <w:b/>
          <w:color w:val="000000"/>
          <w:lang w:eastAsia="en-US"/>
        </w:rPr>
        <w:lastRenderedPageBreak/>
        <w:t>Календарно-тематическое планирование</w:t>
      </w:r>
    </w:p>
    <w:tbl>
      <w:tblPr>
        <w:tblW w:w="15984" w:type="dxa"/>
        <w:tblInd w:w="-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60"/>
        <w:gridCol w:w="30"/>
        <w:gridCol w:w="15"/>
        <w:gridCol w:w="30"/>
        <w:gridCol w:w="649"/>
        <w:gridCol w:w="709"/>
        <w:gridCol w:w="3827"/>
        <w:gridCol w:w="10064"/>
      </w:tblGrid>
      <w:tr w:rsidR="00450670" w:rsidRPr="00AC0FDF" w:rsidTr="0000353C">
        <w:trPr>
          <w:trHeight w:val="465"/>
          <w:tblHeader/>
        </w:trPr>
        <w:tc>
          <w:tcPr>
            <w:tcW w:w="138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6E6E6"/>
          </w:tcPr>
          <w:p w:rsidR="00450670" w:rsidRPr="00AC0FDF" w:rsidRDefault="00450670" w:rsidP="0032316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AC0FDF">
              <w:rPr>
                <w:b/>
                <w:bCs/>
                <w:color w:val="000000"/>
              </w:rPr>
              <w:lastRenderedPageBreak/>
              <w:t>Дата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b/>
                <w:bCs/>
                <w:color w:val="000000"/>
              </w:rPr>
              <w:t>№ урока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b/>
                <w:bCs/>
                <w:color w:val="000000"/>
              </w:rPr>
              <w:t>Тема урока</w:t>
            </w:r>
          </w:p>
        </w:tc>
        <w:tc>
          <w:tcPr>
            <w:tcW w:w="1006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b/>
                <w:bCs/>
                <w:color w:val="000000"/>
              </w:rPr>
              <w:t>Характеристика основных видов деятельности ученика</w:t>
            </w:r>
          </w:p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450670" w:rsidRPr="00AC0FDF" w:rsidTr="00FD4F59">
        <w:trPr>
          <w:trHeight w:val="495"/>
          <w:tblHeader/>
        </w:trPr>
        <w:tc>
          <w:tcPr>
            <w:tcW w:w="73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</w:tcPr>
          <w:p w:rsidR="00450670" w:rsidRPr="00AC0FDF" w:rsidRDefault="00450670" w:rsidP="0032316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:rsidR="00450670" w:rsidRPr="00AC0FDF" w:rsidRDefault="00450670" w:rsidP="0032316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0670" w:rsidRPr="00AC0FDF" w:rsidRDefault="00450670" w:rsidP="0032316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0670" w:rsidRPr="00AC0FDF" w:rsidRDefault="00450670" w:rsidP="0032316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0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50670" w:rsidRPr="00AC0FDF" w:rsidTr="00FD4F59">
        <w:tc>
          <w:tcPr>
            <w:tcW w:w="73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C02A5" w:rsidRDefault="005964E0" w:rsidP="005964E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5.09</w:t>
            </w:r>
          </w:p>
          <w:p w:rsidR="00450670" w:rsidRPr="003C02A5" w:rsidRDefault="00E32810" w:rsidP="003C02A5">
            <w:r>
              <w:rPr>
                <w:rStyle w:val="aff0"/>
              </w:rPr>
              <w:commentReference w:id="0"/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Кибернетическая модель управления. Управление без обратной связи и с обратной связью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color w:val="000000"/>
              </w:rPr>
              <w:t> </w:t>
            </w:r>
          </w:p>
        </w:tc>
      </w:tr>
      <w:tr w:rsidR="00450670" w:rsidRPr="00AC0FDF" w:rsidTr="00FD4F59">
        <w:tc>
          <w:tcPr>
            <w:tcW w:w="73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B2A16" w:rsidRDefault="005964E0" w:rsidP="00E32810">
            <w:pPr>
              <w:spacing w:line="276" w:lineRule="auto"/>
              <w:jc w:val="center"/>
              <w:rPr>
                <w:ins w:id="1" w:author="лили" w:date="2020-09-03T01:57:00Z"/>
                <w:color w:val="000000"/>
              </w:rPr>
            </w:pPr>
            <w:r>
              <w:rPr>
                <w:color w:val="000000"/>
              </w:rPr>
              <w:t>12.09</w:t>
            </w:r>
          </w:p>
          <w:p w:rsidR="00000000" w:rsidRDefault="0072451C">
            <w:pPr>
              <w:rPr>
                <w:rPrChange w:id="2" w:author="лили" w:date="2020-09-03T01:57:00Z">
                  <w:rPr>
                    <w:rFonts w:cs="Courier New"/>
                    <w:b/>
                    <w:bCs/>
                    <w:color w:val="000000"/>
                  </w:rPr>
                </w:rPrChange>
              </w:rPr>
              <w:pPrChange w:id="3" w:author="лили" w:date="2020-09-03T01:57:00Z">
                <w:pPr>
                  <w:keepNext/>
                  <w:spacing w:line="276" w:lineRule="auto"/>
                  <w:jc w:val="center"/>
                  <w:outlineLvl w:val="0"/>
                </w:pPr>
              </w:pPrChange>
            </w:pP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Понятие алгоритма и его свойства. Исполнитель алгоритмов: назначение, среда, система команд, режимы работы.   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ind w:left="160"/>
              <w:rPr>
                <w:color w:val="000000"/>
              </w:rPr>
            </w:pPr>
            <w:r w:rsidRPr="00AC0FDF">
              <w:rPr>
                <w:b/>
                <w:b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15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анализировать системы команд и отказов учебных действия и команды-вопросы;</w:t>
            </w:r>
          </w:p>
          <w:p w:rsidR="00450670" w:rsidRPr="00AC0FDF" w:rsidRDefault="00450670" w:rsidP="0032316C">
            <w:pPr>
              <w:numPr>
                <w:ilvl w:val="0"/>
                <w:numId w:val="15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процессы функционирования ис</w:t>
            </w:r>
            <w:r w:rsidRPr="00AC0FDF">
              <w:rPr>
                <w:color w:val="000000"/>
              </w:rPr>
              <w:softHyphen/>
              <w:t>полнителей, описывать обстановки этих исполните</w:t>
            </w:r>
            <w:r w:rsidRPr="00AC0FDF">
              <w:rPr>
                <w:color w:val="000000"/>
              </w:rPr>
              <w:softHyphen/>
              <w:t>лей, команды-действия и команды-вопросы;</w:t>
            </w:r>
          </w:p>
          <w:p w:rsidR="00450670" w:rsidRPr="00AC0FDF" w:rsidRDefault="00450670" w:rsidP="0032316C">
            <w:pPr>
              <w:numPr>
                <w:ilvl w:val="0"/>
                <w:numId w:val="15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уметь составить и записать алгоритм решения для несложных задач, которые решаются исполнителем, управляемым с помощью пульта;</w:t>
            </w:r>
          </w:p>
          <w:p w:rsidR="00450670" w:rsidRPr="00AC0FDF" w:rsidRDefault="00450670" w:rsidP="0032316C">
            <w:pPr>
              <w:numPr>
                <w:ilvl w:val="0"/>
                <w:numId w:val="15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анализировать работу алгоритмов в зависимости от исходных данных алгоритмов.</w:t>
            </w:r>
          </w:p>
          <w:p w:rsidR="00450670" w:rsidRPr="00AC0FDF" w:rsidRDefault="00450670" w:rsidP="0032316C">
            <w:pPr>
              <w:spacing w:line="276" w:lineRule="auto"/>
              <w:ind w:left="160"/>
              <w:rPr>
                <w:color w:val="000000"/>
              </w:rPr>
            </w:pPr>
            <w:r w:rsidRPr="00AC0FDF">
              <w:rPr>
                <w:b/>
                <w:b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16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по управлению исполнителем для достижения требуемого результата, командуя учеб</w:t>
            </w:r>
            <w:r w:rsidRPr="00AC0FDF">
              <w:rPr>
                <w:color w:val="000000"/>
              </w:rPr>
              <w:softHyphen/>
              <w:t>ным исполнителем с помощью пульта;</w:t>
            </w:r>
          </w:p>
          <w:p w:rsidR="00450670" w:rsidRPr="00AC0FDF" w:rsidRDefault="00450670" w:rsidP="0032316C">
            <w:pPr>
              <w:numPr>
                <w:ilvl w:val="0"/>
                <w:numId w:val="16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строить цепочки команд, дающих нужный результат при конкретных исходных данных для Робота; для вы</w:t>
            </w:r>
            <w:r w:rsidRPr="00AC0FDF">
              <w:rPr>
                <w:color w:val="000000"/>
              </w:rPr>
              <w:softHyphen/>
              <w:t>числения значения конкретного арифметического вы</w:t>
            </w:r>
            <w:r w:rsidRPr="00AC0FDF">
              <w:rPr>
                <w:color w:val="000000"/>
              </w:rPr>
              <w:softHyphen/>
              <w:t>ражения (исполнителем арифметических действий);</w:t>
            </w:r>
          </w:p>
          <w:p w:rsidR="00450670" w:rsidRPr="00AC0FDF" w:rsidRDefault="00450670" w:rsidP="0032316C">
            <w:pPr>
              <w:numPr>
                <w:ilvl w:val="0"/>
                <w:numId w:val="16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уметь записать (неформально) план управления учебным исполнителем при решении простейших задач, уметь записать (формально) план управления в какой-либо реальной системе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16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исполнять алгоритм при заданных исходных данных;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строить линейные программы на выбранном алго</w:t>
            </w:r>
            <w:r w:rsidRPr="00AC0FDF">
              <w:rPr>
                <w:color w:val="000000"/>
              </w:rPr>
              <w:softHyphen/>
              <w:t>ритмическом языке по словесному описанию алго</w:t>
            </w:r>
            <w:r w:rsidRPr="00AC0FDF">
              <w:rPr>
                <w:color w:val="000000"/>
              </w:rPr>
              <w:softHyphen/>
              <w:t>ритма, записывать и выполнять их в выбранной сре</w:t>
            </w:r>
            <w:r w:rsidRPr="00AC0FDF">
              <w:rPr>
                <w:color w:val="000000"/>
              </w:rPr>
              <w:softHyphen/>
              <w:t>де программирования</w:t>
            </w:r>
          </w:p>
        </w:tc>
      </w:tr>
      <w:tr w:rsidR="00450670" w:rsidRPr="00AC0FDF" w:rsidTr="00FD4F59">
        <w:tc>
          <w:tcPr>
            <w:tcW w:w="73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5964E0" w:rsidRDefault="005964E0" w:rsidP="0032316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19.09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Графический учебный исполнитель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Работа с учебным исполнителем алгоритмов: построение линейных алгоритмов.</w:t>
            </w:r>
          </w:p>
        </w:tc>
        <w:tc>
          <w:tcPr>
            <w:tcW w:w="1006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18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анализировать программы, написанные с примене</w:t>
            </w:r>
            <w:r w:rsidRPr="00AC0FDF">
              <w:rPr>
                <w:color w:val="000000"/>
              </w:rPr>
              <w:softHyphen/>
              <w:t>нием перечисленных управляющих конструкций;</w:t>
            </w:r>
          </w:p>
          <w:p w:rsidR="00450670" w:rsidRPr="00AC0FDF" w:rsidRDefault="00450670" w:rsidP="0032316C">
            <w:pPr>
              <w:numPr>
                <w:ilvl w:val="0"/>
                <w:numId w:val="18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анализировать изменение значений величин путём пошагового выполнения программ.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1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lastRenderedPageBreak/>
              <w:t>создавать и выполнять программы управления ис</w:t>
            </w:r>
            <w:r w:rsidRPr="00AC0FDF">
              <w:rPr>
                <w:color w:val="000000"/>
              </w:rPr>
              <w:softHyphen/>
              <w:t>полнителями с применением перечисленных управ</w:t>
            </w:r>
            <w:r w:rsidRPr="00AC0FDF">
              <w:rPr>
                <w:color w:val="000000"/>
              </w:rPr>
              <w:softHyphen/>
              <w:t>ляющих конструкций;</w:t>
            </w:r>
          </w:p>
          <w:p w:rsidR="00450670" w:rsidRPr="00AC0FDF" w:rsidRDefault="00450670" w:rsidP="0032316C">
            <w:pPr>
              <w:numPr>
                <w:ilvl w:val="0"/>
                <w:numId w:val="1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вносить добавления и исправления в представлен</w:t>
            </w:r>
            <w:r w:rsidRPr="00AC0FDF">
              <w:rPr>
                <w:color w:val="000000"/>
              </w:rPr>
              <w:softHyphen/>
              <w:t>ные учителем программы так, чтобы они решали поставленную задачу;</w:t>
            </w:r>
          </w:p>
          <w:p w:rsidR="00450670" w:rsidRPr="00AC0FDF" w:rsidRDefault="00450670" w:rsidP="0032316C">
            <w:pPr>
              <w:numPr>
                <w:ilvl w:val="0"/>
                <w:numId w:val="1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создавать и выполнять несложные программы с ис</w:t>
            </w:r>
            <w:r w:rsidRPr="00AC0FDF">
              <w:rPr>
                <w:color w:val="000000"/>
              </w:rPr>
              <w:softHyphen/>
              <w:t>пользованием перечисленных типов величин;</w:t>
            </w:r>
          </w:p>
          <w:p w:rsidR="00450670" w:rsidRPr="00AC0FDF" w:rsidRDefault="00450670" w:rsidP="0032316C">
            <w:pPr>
              <w:numPr>
                <w:ilvl w:val="0"/>
                <w:numId w:val="1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рисовать графики изменения значений числовых ве</w:t>
            </w:r>
            <w:r w:rsidRPr="00AC0FDF">
              <w:rPr>
                <w:color w:val="000000"/>
              </w:rPr>
              <w:softHyphen/>
              <w:t>личин с помощью графического исполнителя</w:t>
            </w: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26/09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Вспомогательные алгоритмы. Метод последовательной детализации и сборочный метод. </w:t>
            </w:r>
          </w:p>
        </w:tc>
        <w:tc>
          <w:tcPr>
            <w:tcW w:w="1006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3/10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Работа с учебным исполнителем алгоритмов: использование вспомогательных алгоритмов</w:t>
            </w:r>
          </w:p>
        </w:tc>
        <w:tc>
          <w:tcPr>
            <w:tcW w:w="1006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10/10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Язык блок-схем. Использование циклов с предусловием.</w:t>
            </w:r>
          </w:p>
        </w:tc>
        <w:tc>
          <w:tcPr>
            <w:tcW w:w="1006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17/10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Разработка циклических алгоритмов</w:t>
            </w:r>
          </w:p>
        </w:tc>
        <w:tc>
          <w:tcPr>
            <w:tcW w:w="1006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24/10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Ветвления. Использование двухшаговой детализации</w:t>
            </w:r>
          </w:p>
        </w:tc>
        <w:tc>
          <w:tcPr>
            <w:tcW w:w="1006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31/10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Использование метода последовательной детализации для построения алгоритма.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Использование ветвлений</w:t>
            </w:r>
          </w:p>
        </w:tc>
        <w:tc>
          <w:tcPr>
            <w:tcW w:w="1006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14/11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Зачётное задание по алгоритмизации</w:t>
            </w:r>
          </w:p>
        </w:tc>
        <w:tc>
          <w:tcPr>
            <w:tcW w:w="1006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21/11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b/>
                <w:color w:val="000000"/>
              </w:rPr>
            </w:pPr>
            <w:r w:rsidRPr="00AC0FDF">
              <w:rPr>
                <w:b/>
                <w:color w:val="000000"/>
              </w:rPr>
              <w:t>Тест по теме Управление и алгоритмы</w:t>
            </w:r>
          </w:p>
        </w:tc>
        <w:tc>
          <w:tcPr>
            <w:tcW w:w="1006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28/11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Понятие о программировании.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Алгоритмы работы с величинами: константы, переменные, основные типы, присваивание, ввод и вывод данных.</w:t>
            </w:r>
          </w:p>
        </w:tc>
        <w:tc>
          <w:tcPr>
            <w:tcW w:w="1006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5/12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both"/>
              <w:rPr>
                <w:color w:val="000000"/>
              </w:rPr>
            </w:pPr>
            <w:r w:rsidRPr="00AC0FDF">
              <w:rPr>
                <w:color w:val="000000"/>
              </w:rPr>
              <w:t>Линейные вычислительные алгоритмы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color w:val="000000"/>
              </w:rPr>
              <w:t> </w:t>
            </w: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12/12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both"/>
              <w:rPr>
                <w:color w:val="000000"/>
              </w:rPr>
            </w:pPr>
            <w:r w:rsidRPr="00AC0FDF">
              <w:rPr>
                <w:color w:val="000000"/>
              </w:rPr>
              <w:t xml:space="preserve">Построение блок-схем линейных </w:t>
            </w:r>
            <w:r w:rsidRPr="00AC0FDF">
              <w:rPr>
                <w:color w:val="000000"/>
              </w:rPr>
              <w:lastRenderedPageBreak/>
              <w:t>вычислительных алгоритмов (на учебной программе)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ind w:left="132" w:hanging="132"/>
              <w:rPr>
                <w:color w:val="000000"/>
              </w:rPr>
            </w:pPr>
            <w:r w:rsidRPr="00AC0FDF">
              <w:rPr>
                <w:color w:val="000000"/>
              </w:rPr>
              <w:lastRenderedPageBreak/>
              <w:t> </w:t>
            </w: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19/12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Возникновение и назначение языка Паскаль. Структура программы на языке Паскаль. Операторы ввода, вывода, присваивания.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27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28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28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28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26/12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Работа с готовыми программами на языке Паскаль: отладка, выполнение, тестирование. Программирование на Паскале линейных алгоритмов.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2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30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30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30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16/01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Оператор ветвления.   Логические операции на Паскале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34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35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35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35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23/01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Разработка программы на языке Паскаль с использованием оператора ветвления и логических операций.  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36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37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37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37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lastRenderedPageBreak/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30/01</w:t>
            </w:r>
          </w:p>
        </w:tc>
        <w:tc>
          <w:tcPr>
            <w:tcW w:w="69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Циклы на языке Паскаль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3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40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40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40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6/02</w:t>
            </w:r>
          </w:p>
        </w:tc>
        <w:tc>
          <w:tcPr>
            <w:tcW w:w="69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Разработка программ cиспользованием цикла с предусловием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41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42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42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42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13/02</w:t>
            </w:r>
          </w:p>
        </w:tc>
        <w:tc>
          <w:tcPr>
            <w:tcW w:w="69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Сочетание циклов и ветвлений. Алгоритм Евклида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Использование алгоритма Евклида при решении задач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44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45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45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45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20/02</w:t>
            </w:r>
          </w:p>
        </w:tc>
        <w:tc>
          <w:tcPr>
            <w:tcW w:w="69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Одномерные массивы в Паскале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48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4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4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4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27/02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Разработка программ обработки одномерных массивов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50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51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51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51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6/03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24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Понятие случайного числа. Датчик случайных чисел в Паскале. Поиск чисел в массиве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53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54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54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54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13/03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Разработка программы поиска числа в случайно сформированном массиве.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ind w:left="132" w:hanging="132"/>
              <w:rPr>
                <w:color w:val="000000"/>
              </w:rPr>
            </w:pPr>
            <w:r w:rsidRPr="00AC0FDF">
              <w:rPr>
                <w:color w:val="000000"/>
              </w:rPr>
              <w:t> </w:t>
            </w: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20/03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Поиск наибольшего и наименьшего элементов массива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Составление программы   на Паскале поиска минимального и максимального элементов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56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57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57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57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7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3/04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27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Сортировка массива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Составление программы   на Паскале сортировки массива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5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зависимость времени работы программы (количества шагов выполнения) от размера исход</w:t>
            </w:r>
            <w:r w:rsidRPr="00AC0FDF">
              <w:rPr>
                <w:color w:val="000000"/>
              </w:rPr>
              <w:softHyphen/>
              <w:t>ных данных, например длины массива.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i/>
                <w:i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60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решать задачи на составление алгоритмов и прог</w:t>
            </w:r>
            <w:r w:rsidRPr="00AC0FDF">
              <w:rPr>
                <w:color w:val="000000"/>
              </w:rPr>
              <w:softHyphen/>
              <w:t>рамм;</w:t>
            </w:r>
          </w:p>
          <w:p w:rsidR="00450670" w:rsidRPr="00AC0FDF" w:rsidRDefault="00450670" w:rsidP="0032316C">
            <w:pPr>
              <w:numPr>
                <w:ilvl w:val="0"/>
                <w:numId w:val="60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lastRenderedPageBreak/>
              <w:t>разрабатывать и отлаживать программы в выбран</w:t>
            </w:r>
            <w:r w:rsidRPr="00AC0FDF">
              <w:rPr>
                <w:color w:val="000000"/>
              </w:rPr>
              <w:softHyphen/>
              <w:t>ной среде программирования;</w:t>
            </w:r>
          </w:p>
          <w:p w:rsidR="00450670" w:rsidRPr="00AC0FDF" w:rsidRDefault="00450670" w:rsidP="0032316C">
            <w:pPr>
              <w:numPr>
                <w:ilvl w:val="0"/>
                <w:numId w:val="60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составлять документации программ по образцам</w:t>
            </w:r>
          </w:p>
        </w:tc>
      </w:tr>
      <w:tr w:rsidR="00450670" w:rsidRPr="00AC0FDF" w:rsidTr="00FD4F59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10/04</w:t>
            </w:r>
          </w:p>
        </w:tc>
        <w:tc>
          <w:tcPr>
            <w:tcW w:w="72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 xml:space="preserve">Тест по теме «Программное управление работой компьютера» </w:t>
            </w:r>
            <w:r w:rsidRPr="00AC0FDF">
              <w:rPr>
                <w:b/>
                <w:color w:val="000000"/>
              </w:rPr>
              <w:t>п/а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ind w:left="132" w:hanging="132"/>
              <w:rPr>
                <w:color w:val="000000"/>
              </w:rPr>
            </w:pPr>
            <w:r w:rsidRPr="00AC0FDF">
              <w:rPr>
                <w:color w:val="000000"/>
              </w:rPr>
              <w:t> </w:t>
            </w:r>
          </w:p>
        </w:tc>
      </w:tr>
      <w:tr w:rsidR="00450670" w:rsidRPr="00AC0FDF" w:rsidTr="00FD4F59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17/04</w:t>
            </w:r>
          </w:p>
        </w:tc>
        <w:tc>
          <w:tcPr>
            <w:tcW w:w="72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Предыстория информатики. История ЭВМ, программного обеспечения и ИКТ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color w:val="000000"/>
              </w:rPr>
              <w:t> </w:t>
            </w:r>
          </w:p>
        </w:tc>
      </w:tr>
      <w:tr w:rsidR="00450670" w:rsidRPr="00AC0FDF" w:rsidTr="00FD4F59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24/04</w:t>
            </w:r>
          </w:p>
        </w:tc>
        <w:tc>
          <w:tcPr>
            <w:tcW w:w="72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Социальная информатика: информационные ресурсы, информационное общество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66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оценивать охват территории России и всего мира мировыми информационными сетями;</w:t>
            </w:r>
          </w:p>
          <w:p w:rsidR="00450670" w:rsidRPr="00AC0FDF" w:rsidRDefault="00450670" w:rsidP="0032316C">
            <w:pPr>
              <w:numPr>
                <w:ilvl w:val="0"/>
                <w:numId w:val="66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приводить примеры стандартизации в области ИКТ, указывать примеры монополизации в области ИКТ и их воздействия на процессы информатизации</w:t>
            </w:r>
          </w:p>
        </w:tc>
      </w:tr>
      <w:tr w:rsidR="00450670" w:rsidRPr="00AC0FDF" w:rsidTr="00FD4F59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1/05</w:t>
            </w:r>
          </w:p>
        </w:tc>
        <w:tc>
          <w:tcPr>
            <w:tcW w:w="72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Социальная информатика: информационная безопасность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color w:val="000000"/>
              </w:rPr>
              <w:t>Аналитическая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68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выявлять и анализировать возможные вредные ре</w:t>
            </w:r>
            <w:r w:rsidRPr="00AC0FDF">
              <w:rPr>
                <w:color w:val="000000"/>
              </w:rPr>
              <w:softHyphen/>
              <w:t>зультаты применения ИКТ в собственной деятель</w:t>
            </w:r>
            <w:r w:rsidRPr="00AC0FDF">
              <w:rPr>
                <w:color w:val="000000"/>
              </w:rPr>
              <w:softHyphen/>
              <w:t>ности;</w:t>
            </w:r>
          </w:p>
          <w:p w:rsidR="00450670" w:rsidRPr="00AC0FDF" w:rsidRDefault="00450670" w:rsidP="0032316C">
            <w:pPr>
              <w:numPr>
                <w:ilvl w:val="0"/>
                <w:numId w:val="68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распознавать потенциальные угрозы и вредные воз</w:t>
            </w:r>
            <w:r w:rsidRPr="00AC0FDF">
              <w:rPr>
                <w:color w:val="000000"/>
              </w:rPr>
              <w:softHyphen/>
              <w:t>действия, связанные с ИКТ.</w:t>
            </w:r>
          </w:p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b/>
                <w:bCs/>
                <w:color w:val="000000"/>
              </w:rPr>
              <w:t>Практическая деятельность:</w:t>
            </w:r>
          </w:p>
          <w:p w:rsidR="00450670" w:rsidRPr="00AC0FDF" w:rsidRDefault="00450670" w:rsidP="0032316C">
            <w:pPr>
              <w:numPr>
                <w:ilvl w:val="0"/>
                <w:numId w:val="6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определять наличие вредоносной программы на персональном компьютере, приводить описание мер по недопущению распространения вредоносных программ с личных устройств ИКТ;</w:t>
            </w:r>
          </w:p>
          <w:p w:rsidR="00450670" w:rsidRPr="00AC0FDF" w:rsidRDefault="00450670" w:rsidP="0032316C">
            <w:pPr>
              <w:numPr>
                <w:ilvl w:val="0"/>
                <w:numId w:val="6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работать с антивирусными программами;</w:t>
            </w:r>
          </w:p>
          <w:p w:rsidR="00450670" w:rsidRPr="00AC0FDF" w:rsidRDefault="00450670" w:rsidP="0032316C">
            <w:pPr>
              <w:numPr>
                <w:ilvl w:val="0"/>
                <w:numId w:val="69"/>
              </w:num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приводить примеры правовых актов (международ</w:t>
            </w:r>
            <w:r w:rsidRPr="00AC0FDF">
              <w:rPr>
                <w:color w:val="000000"/>
              </w:rPr>
              <w:softHyphen/>
              <w:t>ных или российских), действующих в области ИКТ</w:t>
            </w:r>
          </w:p>
        </w:tc>
      </w:tr>
      <w:tr w:rsidR="00450670" w:rsidRPr="00AC0FDF" w:rsidTr="00FD4F59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8/05</w:t>
            </w:r>
          </w:p>
        </w:tc>
        <w:tc>
          <w:tcPr>
            <w:tcW w:w="72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Итоговое тестирование по курсу 9 класса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 </w:t>
            </w:r>
          </w:p>
        </w:tc>
      </w:tr>
      <w:tr w:rsidR="00450670" w:rsidRPr="00AC0FDF" w:rsidTr="00FD4F59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0670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15/05</w:t>
            </w:r>
          </w:p>
          <w:p w:rsidR="00FB2A16" w:rsidRPr="00FB2A16" w:rsidRDefault="00FB2A16" w:rsidP="0032316C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22/05</w:t>
            </w:r>
          </w:p>
        </w:tc>
        <w:tc>
          <w:tcPr>
            <w:tcW w:w="724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jc w:val="center"/>
              <w:rPr>
                <w:color w:val="000000"/>
              </w:rPr>
            </w:pPr>
            <w:r w:rsidRPr="00AC0FDF">
              <w:rPr>
                <w:color w:val="000000"/>
              </w:rPr>
              <w:t>33-34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Повторение</w:t>
            </w:r>
          </w:p>
        </w:tc>
        <w:tc>
          <w:tcPr>
            <w:tcW w:w="10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0670" w:rsidRPr="00AC0FDF" w:rsidRDefault="00450670" w:rsidP="0032316C">
            <w:pPr>
              <w:spacing w:line="276" w:lineRule="auto"/>
              <w:rPr>
                <w:color w:val="000000"/>
              </w:rPr>
            </w:pPr>
            <w:r w:rsidRPr="00AC0FDF">
              <w:rPr>
                <w:color w:val="000000"/>
              </w:rPr>
              <w:t> </w:t>
            </w:r>
          </w:p>
        </w:tc>
      </w:tr>
    </w:tbl>
    <w:p w:rsidR="00450670" w:rsidRPr="00AC0FDF" w:rsidRDefault="00450670" w:rsidP="0032316C">
      <w:pPr>
        <w:spacing w:line="276" w:lineRule="auto"/>
        <w:ind w:firstLine="709"/>
        <w:jc w:val="both"/>
        <w:rPr>
          <w:color w:val="000000"/>
        </w:rPr>
      </w:pPr>
    </w:p>
    <w:p w:rsidR="00450670" w:rsidRPr="00AC0FDF" w:rsidRDefault="00450670" w:rsidP="0032316C">
      <w:pPr>
        <w:spacing w:line="276" w:lineRule="auto"/>
        <w:rPr>
          <w:color w:val="000000"/>
          <w:lang w:eastAsia="en-US"/>
        </w:rPr>
        <w:sectPr w:rsidR="00450670" w:rsidRPr="00AC0FDF" w:rsidSect="004331C2">
          <w:headerReference w:type="default" r:id="rId10"/>
          <w:type w:val="continuous"/>
          <w:pgSz w:w="16838" w:h="11906" w:orient="landscape"/>
          <w:pgMar w:top="567" w:right="567" w:bottom="567" w:left="567" w:header="708" w:footer="708" w:gutter="0"/>
          <w:cols w:space="708"/>
          <w:docGrid w:linePitch="360"/>
        </w:sectPr>
      </w:pPr>
    </w:p>
    <w:p w:rsidR="00450670" w:rsidRDefault="00450670" w:rsidP="0032316C">
      <w:pPr>
        <w:shd w:val="clear" w:color="auto" w:fill="FFFFFF"/>
        <w:tabs>
          <w:tab w:val="left" w:pos="552"/>
        </w:tabs>
        <w:suppressAutoHyphens/>
        <w:spacing w:line="276" w:lineRule="auto"/>
        <w:ind w:left="641" w:right="10" w:hanging="284"/>
        <w:jc w:val="center"/>
        <w:rPr>
          <w:b/>
          <w:color w:val="000000"/>
          <w:lang w:eastAsia="ar-SA"/>
        </w:rPr>
      </w:pPr>
    </w:p>
    <w:p w:rsidR="00450670" w:rsidRPr="00AC0FDF" w:rsidRDefault="00450670" w:rsidP="0032316C">
      <w:pPr>
        <w:shd w:val="clear" w:color="auto" w:fill="FFFFFF"/>
        <w:tabs>
          <w:tab w:val="left" w:pos="552"/>
        </w:tabs>
        <w:suppressAutoHyphens/>
        <w:spacing w:line="276" w:lineRule="auto"/>
        <w:ind w:left="641" w:right="10" w:hanging="284"/>
        <w:jc w:val="center"/>
        <w:rPr>
          <w:b/>
          <w:color w:val="000000"/>
          <w:lang w:eastAsia="ar-SA"/>
        </w:rPr>
      </w:pPr>
      <w:r w:rsidRPr="00AC0FDF">
        <w:rPr>
          <w:b/>
          <w:color w:val="000000"/>
          <w:lang w:eastAsia="ar-SA"/>
        </w:rPr>
        <w:lastRenderedPageBreak/>
        <w:t>Учебно-методические средства обучения</w:t>
      </w:r>
    </w:p>
    <w:p w:rsidR="00450670" w:rsidRPr="00AC0FDF" w:rsidRDefault="00450670" w:rsidP="0032316C">
      <w:pPr>
        <w:spacing w:line="276" w:lineRule="auto"/>
        <w:ind w:firstLine="414"/>
        <w:jc w:val="both"/>
        <w:rPr>
          <w:color w:val="000000"/>
        </w:rPr>
      </w:pPr>
      <w:r w:rsidRPr="00AC0FDF">
        <w:rPr>
          <w:color w:val="000000"/>
        </w:rPr>
        <w:t>В состав учебно-методического комплекта по базовому курсу «Информатика» входят:</w:t>
      </w:r>
    </w:p>
    <w:p w:rsidR="00450670" w:rsidRPr="00AC0FDF" w:rsidRDefault="00450670" w:rsidP="0032316C">
      <w:pPr>
        <w:pStyle w:val="a3"/>
        <w:spacing w:line="276" w:lineRule="auto"/>
        <w:ind w:left="426"/>
        <w:jc w:val="both"/>
        <w:rPr>
          <w:b/>
          <w:color w:val="000000"/>
        </w:rPr>
      </w:pPr>
    </w:p>
    <w:p w:rsidR="00450670" w:rsidRPr="00AC0FDF" w:rsidRDefault="00450670" w:rsidP="0032316C">
      <w:pPr>
        <w:pStyle w:val="21"/>
        <w:numPr>
          <w:ilvl w:val="0"/>
          <w:numId w:val="5"/>
        </w:numPr>
        <w:spacing w:after="0" w:line="276" w:lineRule="auto"/>
        <w:ind w:left="714" w:hanging="357"/>
        <w:jc w:val="both"/>
        <w:rPr>
          <w:color w:val="000000"/>
        </w:rPr>
      </w:pPr>
      <w:r w:rsidRPr="00AC0FDF">
        <w:rPr>
          <w:color w:val="000000"/>
        </w:rPr>
        <w:t xml:space="preserve">- </w:t>
      </w:r>
      <w:r w:rsidRPr="00AC0FDF">
        <w:rPr>
          <w:b/>
          <w:color w:val="000000"/>
        </w:rPr>
        <w:t>Учебник  «Информатика» для 9 класса</w:t>
      </w:r>
      <w:r w:rsidRPr="00AC0FDF">
        <w:rPr>
          <w:color w:val="000000"/>
        </w:rPr>
        <w:t>. Авторы:</w:t>
      </w:r>
      <w:r w:rsidRPr="00AC0FDF">
        <w:rPr>
          <w:i/>
          <w:color w:val="000000"/>
        </w:rPr>
        <w:t>Семакин И.Г., Залогова Л.А., Русаков С.В., Шестакова Л.В.</w:t>
      </w:r>
      <w:r w:rsidRPr="00AC0FDF">
        <w:rPr>
          <w:color w:val="000000"/>
        </w:rPr>
        <w:t xml:space="preserve">  — М.:</w:t>
      </w:r>
      <w:r w:rsidR="000F6544">
        <w:rPr>
          <w:color w:val="000000"/>
        </w:rPr>
        <w:t xml:space="preserve"> БИНОМ. Лаборатория знаний, 2018</w:t>
      </w:r>
      <w:r w:rsidRPr="00AC0FDF">
        <w:rPr>
          <w:color w:val="000000"/>
        </w:rPr>
        <w:t>.</w:t>
      </w:r>
    </w:p>
    <w:p w:rsidR="00450670" w:rsidRPr="00AC0FDF" w:rsidRDefault="00450670" w:rsidP="0032316C">
      <w:pPr>
        <w:numPr>
          <w:ilvl w:val="0"/>
          <w:numId w:val="5"/>
        </w:numPr>
        <w:spacing w:line="276" w:lineRule="auto"/>
        <w:ind w:left="714" w:hanging="357"/>
        <w:jc w:val="both"/>
        <w:rPr>
          <w:color w:val="000000"/>
        </w:rPr>
      </w:pPr>
      <w:r w:rsidRPr="00AC0FDF">
        <w:rPr>
          <w:b/>
          <w:color w:val="000000"/>
        </w:rPr>
        <w:t>Комплект цифровых образовательных ресурсов</w:t>
      </w:r>
      <w:r w:rsidRPr="00AC0FDF">
        <w:rPr>
          <w:color w:val="000000"/>
        </w:rPr>
        <w:t xml:space="preserve"> (далее ЦОР), помещенный в Единую коллекцию ЦОР (</w:t>
      </w:r>
      <w:hyperlink r:id="rId11" w:history="1">
        <w:r w:rsidRPr="00AC0FDF">
          <w:rPr>
            <w:rStyle w:val="af1"/>
            <w:color w:val="000000"/>
          </w:rPr>
          <w:t>http://school-collection.edu.ru/</w:t>
        </w:r>
      </w:hyperlink>
      <w:r w:rsidRPr="00AC0FDF">
        <w:rPr>
          <w:color w:val="000000"/>
        </w:rPr>
        <w:t xml:space="preserve">). </w:t>
      </w:r>
    </w:p>
    <w:p w:rsidR="00450670" w:rsidRPr="00AC0FDF" w:rsidRDefault="00450670" w:rsidP="0032316C">
      <w:pPr>
        <w:numPr>
          <w:ilvl w:val="0"/>
          <w:numId w:val="5"/>
        </w:numPr>
        <w:spacing w:line="276" w:lineRule="auto"/>
        <w:ind w:left="714" w:hanging="357"/>
        <w:jc w:val="both"/>
        <w:rPr>
          <w:color w:val="000000"/>
        </w:rPr>
      </w:pPr>
      <w:r w:rsidRPr="00AC0FDF">
        <w:rPr>
          <w:b/>
          <w:color w:val="000000"/>
        </w:rPr>
        <w:t>Комплект дидактических материалов</w:t>
      </w:r>
      <w:r w:rsidRPr="00AC0FDF">
        <w:rPr>
          <w:color w:val="000000"/>
        </w:rPr>
        <w:t xml:space="preserve"> для текущего контроля результатов обучения по информатике в основной школе, под ред. Семакина И.Г. (доступ через авторскую мастерскую на сайте методической службы).</w:t>
      </w:r>
    </w:p>
    <w:p w:rsidR="00450670" w:rsidRPr="00AC0FDF" w:rsidRDefault="00450670" w:rsidP="0032316C">
      <w:pPr>
        <w:numPr>
          <w:ilvl w:val="0"/>
          <w:numId w:val="5"/>
        </w:numPr>
        <w:spacing w:line="276" w:lineRule="auto"/>
        <w:ind w:left="714" w:hanging="357"/>
        <w:jc w:val="both"/>
        <w:rPr>
          <w:color w:val="000000"/>
        </w:rPr>
      </w:pPr>
      <w:r w:rsidRPr="00AC0FDF">
        <w:rPr>
          <w:color w:val="000000"/>
        </w:rPr>
        <w:t>Материалы авторской мастерской Семакина И.Г. (</w:t>
      </w:r>
      <w:r w:rsidRPr="00AC0FDF">
        <w:rPr>
          <w:rStyle w:val="af1"/>
          <w:color w:val="000000"/>
        </w:rPr>
        <w:t>http://metodist.lbz.ru/authors/informatika/2/)</w:t>
      </w:r>
    </w:p>
    <w:p w:rsidR="00450670" w:rsidRPr="00AC0FDF" w:rsidRDefault="00450670" w:rsidP="0032316C">
      <w:pPr>
        <w:spacing w:line="276" w:lineRule="auto"/>
        <w:ind w:left="284"/>
        <w:jc w:val="both"/>
        <w:rPr>
          <w:color w:val="000000"/>
        </w:rPr>
      </w:pPr>
    </w:p>
    <w:sectPr w:rsidR="00450670" w:rsidRPr="00AC0FDF" w:rsidSect="004331C2"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лили" w:date="2020-09-03T01:53:00Z" w:initials="л">
    <w:p w:rsidR="00E32810" w:rsidRDefault="00E32810">
      <w:pPr>
        <w:pStyle w:val="aff1"/>
      </w:pPr>
      <w:r>
        <w:rPr>
          <w:rStyle w:val="aff0"/>
        </w:rPr>
        <w:annotationRef/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51C" w:rsidRDefault="0072451C" w:rsidP="00432388">
      <w:r>
        <w:separator/>
      </w:r>
    </w:p>
  </w:endnote>
  <w:endnote w:type="continuationSeparator" w:id="1">
    <w:p w:rsidR="0072451C" w:rsidRDefault="0072451C" w:rsidP="00432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51C" w:rsidRDefault="0072451C" w:rsidP="00432388">
      <w:r>
        <w:separator/>
      </w:r>
    </w:p>
  </w:footnote>
  <w:footnote w:type="continuationSeparator" w:id="1">
    <w:p w:rsidR="0072451C" w:rsidRDefault="0072451C" w:rsidP="00432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670" w:rsidRPr="004537CA" w:rsidRDefault="00450670" w:rsidP="004537CA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0">
    <w:nsid w:val="0023609D"/>
    <w:multiLevelType w:val="multilevel"/>
    <w:tmpl w:val="5E3A2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2232654"/>
    <w:multiLevelType w:val="hybridMultilevel"/>
    <w:tmpl w:val="1F5A0F5E"/>
    <w:lvl w:ilvl="0" w:tplc="041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2">
    <w:nsid w:val="029B299C"/>
    <w:multiLevelType w:val="hybridMultilevel"/>
    <w:tmpl w:val="6ED8AF56"/>
    <w:lvl w:ilvl="0" w:tplc="CB82C5F2">
      <w:start w:val="5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07272431"/>
    <w:multiLevelType w:val="multilevel"/>
    <w:tmpl w:val="44B08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7690137"/>
    <w:multiLevelType w:val="multilevel"/>
    <w:tmpl w:val="77D4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8071552"/>
    <w:multiLevelType w:val="multilevel"/>
    <w:tmpl w:val="31643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A1F6C23"/>
    <w:multiLevelType w:val="multilevel"/>
    <w:tmpl w:val="7EB2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49468B"/>
    <w:multiLevelType w:val="multilevel"/>
    <w:tmpl w:val="0C101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C96768B"/>
    <w:multiLevelType w:val="multilevel"/>
    <w:tmpl w:val="28C0C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CBF355D"/>
    <w:multiLevelType w:val="multilevel"/>
    <w:tmpl w:val="DC2C1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F944668"/>
    <w:multiLevelType w:val="multilevel"/>
    <w:tmpl w:val="6EAA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3B71850"/>
    <w:multiLevelType w:val="multilevel"/>
    <w:tmpl w:val="F1F2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5267FAF"/>
    <w:multiLevelType w:val="multilevel"/>
    <w:tmpl w:val="4608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383CDC"/>
    <w:multiLevelType w:val="multilevel"/>
    <w:tmpl w:val="28048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C581E1F"/>
    <w:multiLevelType w:val="hybridMultilevel"/>
    <w:tmpl w:val="7F5EC7F2"/>
    <w:lvl w:ilvl="0" w:tplc="0B0039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D2D003C"/>
    <w:multiLevelType w:val="multilevel"/>
    <w:tmpl w:val="6F8A7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DA0442F"/>
    <w:multiLevelType w:val="hybridMultilevel"/>
    <w:tmpl w:val="8348D8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12D03BD"/>
    <w:multiLevelType w:val="hybridMultilevel"/>
    <w:tmpl w:val="172C49C2"/>
    <w:lvl w:ilvl="0" w:tplc="041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8">
    <w:nsid w:val="244057B2"/>
    <w:multiLevelType w:val="multilevel"/>
    <w:tmpl w:val="30601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5781CA2"/>
    <w:multiLevelType w:val="multilevel"/>
    <w:tmpl w:val="31BE9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82844B9"/>
    <w:multiLevelType w:val="hybridMultilevel"/>
    <w:tmpl w:val="36908632"/>
    <w:lvl w:ilvl="0" w:tplc="AE5ED164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31">
    <w:nsid w:val="2DEC0571"/>
    <w:multiLevelType w:val="multilevel"/>
    <w:tmpl w:val="E04A3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E6B0412"/>
    <w:multiLevelType w:val="multilevel"/>
    <w:tmpl w:val="A228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2214906"/>
    <w:multiLevelType w:val="multilevel"/>
    <w:tmpl w:val="62B41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A1B5010"/>
    <w:multiLevelType w:val="hybridMultilevel"/>
    <w:tmpl w:val="802A513A"/>
    <w:lvl w:ilvl="0" w:tplc="437AF3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3B782ED4"/>
    <w:multiLevelType w:val="hybridMultilevel"/>
    <w:tmpl w:val="8FF4EF56"/>
    <w:lvl w:ilvl="0" w:tplc="437AF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16D246E"/>
    <w:multiLevelType w:val="multilevel"/>
    <w:tmpl w:val="AA389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1A80177"/>
    <w:multiLevelType w:val="multilevel"/>
    <w:tmpl w:val="E5BA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83C712C"/>
    <w:multiLevelType w:val="multilevel"/>
    <w:tmpl w:val="DC94A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90A58F4"/>
    <w:multiLevelType w:val="multilevel"/>
    <w:tmpl w:val="812E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BAD6EB0"/>
    <w:multiLevelType w:val="multilevel"/>
    <w:tmpl w:val="6C06A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C6D3EE7"/>
    <w:multiLevelType w:val="multilevel"/>
    <w:tmpl w:val="B8C6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CE65F26"/>
    <w:multiLevelType w:val="hybridMultilevel"/>
    <w:tmpl w:val="6846BB0A"/>
    <w:lvl w:ilvl="0" w:tplc="0419000F">
      <w:start w:val="1"/>
      <w:numFmt w:val="decimal"/>
      <w:lvlText w:val="%1."/>
      <w:lvlJc w:val="left"/>
      <w:pPr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  <w:rPr>
        <w:rFonts w:cs="Times New Roman"/>
      </w:rPr>
    </w:lvl>
  </w:abstractNum>
  <w:abstractNum w:abstractNumId="43">
    <w:nsid w:val="4D5D217A"/>
    <w:multiLevelType w:val="multilevel"/>
    <w:tmpl w:val="E4EA8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E142BDD"/>
    <w:multiLevelType w:val="multilevel"/>
    <w:tmpl w:val="EBA81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E1B1574"/>
    <w:multiLevelType w:val="multilevel"/>
    <w:tmpl w:val="928A3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533425A"/>
    <w:multiLevelType w:val="multilevel"/>
    <w:tmpl w:val="62361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5B0092E"/>
    <w:multiLevelType w:val="multilevel"/>
    <w:tmpl w:val="AEEE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5D05CC0"/>
    <w:multiLevelType w:val="multilevel"/>
    <w:tmpl w:val="D8523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6611574"/>
    <w:multiLevelType w:val="multilevel"/>
    <w:tmpl w:val="4F746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6C74CA6"/>
    <w:multiLevelType w:val="multilevel"/>
    <w:tmpl w:val="6F6E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6CC0C08"/>
    <w:multiLevelType w:val="multilevel"/>
    <w:tmpl w:val="66623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8656C83"/>
    <w:multiLevelType w:val="multilevel"/>
    <w:tmpl w:val="7B52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8EA4E0E"/>
    <w:multiLevelType w:val="multilevel"/>
    <w:tmpl w:val="6472E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9585438"/>
    <w:multiLevelType w:val="multilevel"/>
    <w:tmpl w:val="48D6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A5241D5"/>
    <w:multiLevelType w:val="multilevel"/>
    <w:tmpl w:val="B1E2D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BED5EF9"/>
    <w:multiLevelType w:val="multilevel"/>
    <w:tmpl w:val="8B1E7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C6F5BD1"/>
    <w:multiLevelType w:val="multilevel"/>
    <w:tmpl w:val="54301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CAC037D"/>
    <w:multiLevelType w:val="multilevel"/>
    <w:tmpl w:val="0A9C5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CB842CC"/>
    <w:multiLevelType w:val="multilevel"/>
    <w:tmpl w:val="91D4F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FEE0329"/>
    <w:multiLevelType w:val="multilevel"/>
    <w:tmpl w:val="C25C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37B3735"/>
    <w:multiLevelType w:val="multilevel"/>
    <w:tmpl w:val="69541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64830FB"/>
    <w:multiLevelType w:val="multilevel"/>
    <w:tmpl w:val="852A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6D11A0E"/>
    <w:multiLevelType w:val="multilevel"/>
    <w:tmpl w:val="81D0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A161C59"/>
    <w:multiLevelType w:val="multilevel"/>
    <w:tmpl w:val="52A03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AAF0A0A"/>
    <w:multiLevelType w:val="multilevel"/>
    <w:tmpl w:val="806E8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D651947"/>
    <w:multiLevelType w:val="multilevel"/>
    <w:tmpl w:val="94367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6D8E1F9B"/>
    <w:multiLevelType w:val="multilevel"/>
    <w:tmpl w:val="4B6E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19D5137"/>
    <w:multiLevelType w:val="multilevel"/>
    <w:tmpl w:val="C7B6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3EA2F81"/>
    <w:multiLevelType w:val="multilevel"/>
    <w:tmpl w:val="66CAC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54954F3"/>
    <w:multiLevelType w:val="multilevel"/>
    <w:tmpl w:val="47BC6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63649B9"/>
    <w:multiLevelType w:val="multilevel"/>
    <w:tmpl w:val="2874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84D03EB"/>
    <w:multiLevelType w:val="multilevel"/>
    <w:tmpl w:val="216A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C940805"/>
    <w:multiLevelType w:val="hybridMultilevel"/>
    <w:tmpl w:val="AA82BD72"/>
    <w:lvl w:ilvl="0" w:tplc="0B0039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4">
    <w:nsid w:val="7DC5378E"/>
    <w:multiLevelType w:val="multilevel"/>
    <w:tmpl w:val="ECAE7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EB073CB"/>
    <w:multiLevelType w:val="multilevel"/>
    <w:tmpl w:val="1E5E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ED4682B"/>
    <w:multiLevelType w:val="multilevel"/>
    <w:tmpl w:val="223CE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F9E1999"/>
    <w:multiLevelType w:val="multilevel"/>
    <w:tmpl w:val="4C4E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FC56D4F"/>
    <w:multiLevelType w:val="multilevel"/>
    <w:tmpl w:val="6D8C3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73"/>
  </w:num>
  <w:num w:numId="4">
    <w:abstractNumId w:val="30"/>
  </w:num>
  <w:num w:numId="5">
    <w:abstractNumId w:val="26"/>
  </w:num>
  <w:num w:numId="6">
    <w:abstractNumId w:val="34"/>
  </w:num>
  <w:num w:numId="7">
    <w:abstractNumId w:val="35"/>
  </w:num>
  <w:num w:numId="8">
    <w:abstractNumId w:val="24"/>
  </w:num>
  <w:num w:numId="9">
    <w:abstractNumId w:val="42"/>
  </w:num>
  <w:num w:numId="10">
    <w:abstractNumId w:val="27"/>
  </w:num>
  <w:num w:numId="11">
    <w:abstractNumId w:val="9"/>
  </w:num>
  <w:num w:numId="12">
    <w:abstractNumId w:val="49"/>
  </w:num>
  <w:num w:numId="13">
    <w:abstractNumId w:val="52"/>
  </w:num>
  <w:num w:numId="14">
    <w:abstractNumId w:val="45"/>
  </w:num>
  <w:num w:numId="15">
    <w:abstractNumId w:val="18"/>
  </w:num>
  <w:num w:numId="16">
    <w:abstractNumId w:val="65"/>
  </w:num>
  <w:num w:numId="17">
    <w:abstractNumId w:val="74"/>
  </w:num>
  <w:num w:numId="18">
    <w:abstractNumId w:val="31"/>
  </w:num>
  <w:num w:numId="19">
    <w:abstractNumId w:val="20"/>
  </w:num>
  <w:num w:numId="20">
    <w:abstractNumId w:val="55"/>
  </w:num>
  <w:num w:numId="21">
    <w:abstractNumId w:val="72"/>
  </w:num>
  <w:num w:numId="22">
    <w:abstractNumId w:val="25"/>
  </w:num>
  <w:num w:numId="23">
    <w:abstractNumId w:val="58"/>
  </w:num>
  <w:num w:numId="24">
    <w:abstractNumId w:val="14"/>
  </w:num>
  <w:num w:numId="25">
    <w:abstractNumId w:val="21"/>
  </w:num>
  <w:num w:numId="26">
    <w:abstractNumId w:val="37"/>
  </w:num>
  <w:num w:numId="27">
    <w:abstractNumId w:val="19"/>
  </w:num>
  <w:num w:numId="28">
    <w:abstractNumId w:val="32"/>
  </w:num>
  <w:num w:numId="29">
    <w:abstractNumId w:val="68"/>
  </w:num>
  <w:num w:numId="30">
    <w:abstractNumId w:val="56"/>
  </w:num>
  <w:num w:numId="31">
    <w:abstractNumId w:val="70"/>
  </w:num>
  <w:num w:numId="32">
    <w:abstractNumId w:val="54"/>
  </w:num>
  <w:num w:numId="33">
    <w:abstractNumId w:val="15"/>
  </w:num>
  <w:num w:numId="34">
    <w:abstractNumId w:val="28"/>
  </w:num>
  <w:num w:numId="35">
    <w:abstractNumId w:val="48"/>
  </w:num>
  <w:num w:numId="36">
    <w:abstractNumId w:val="16"/>
  </w:num>
  <w:num w:numId="37">
    <w:abstractNumId w:val="29"/>
  </w:num>
  <w:num w:numId="38">
    <w:abstractNumId w:val="76"/>
  </w:num>
  <w:num w:numId="39">
    <w:abstractNumId w:val="78"/>
  </w:num>
  <w:num w:numId="40">
    <w:abstractNumId w:val="38"/>
  </w:num>
  <w:num w:numId="41">
    <w:abstractNumId w:val="60"/>
  </w:num>
  <w:num w:numId="42">
    <w:abstractNumId w:val="36"/>
  </w:num>
  <w:num w:numId="43">
    <w:abstractNumId w:val="40"/>
  </w:num>
  <w:num w:numId="44">
    <w:abstractNumId w:val="33"/>
  </w:num>
  <w:num w:numId="45">
    <w:abstractNumId w:val="53"/>
  </w:num>
  <w:num w:numId="46">
    <w:abstractNumId w:val="43"/>
  </w:num>
  <w:num w:numId="47">
    <w:abstractNumId w:val="69"/>
  </w:num>
  <w:num w:numId="48">
    <w:abstractNumId w:val="17"/>
  </w:num>
  <w:num w:numId="49">
    <w:abstractNumId w:val="46"/>
  </w:num>
  <w:num w:numId="50">
    <w:abstractNumId w:val="61"/>
  </w:num>
  <w:num w:numId="51">
    <w:abstractNumId w:val="39"/>
  </w:num>
  <w:num w:numId="52">
    <w:abstractNumId w:val="47"/>
  </w:num>
  <w:num w:numId="53">
    <w:abstractNumId w:val="75"/>
  </w:num>
  <w:num w:numId="54">
    <w:abstractNumId w:val="22"/>
  </w:num>
  <w:num w:numId="55">
    <w:abstractNumId w:val="50"/>
  </w:num>
  <w:num w:numId="56">
    <w:abstractNumId w:val="59"/>
  </w:num>
  <w:num w:numId="57">
    <w:abstractNumId w:val="51"/>
  </w:num>
  <w:num w:numId="58">
    <w:abstractNumId w:val="10"/>
  </w:num>
  <w:num w:numId="59">
    <w:abstractNumId w:val="44"/>
  </w:num>
  <w:num w:numId="60">
    <w:abstractNumId w:val="64"/>
  </w:num>
  <w:num w:numId="61">
    <w:abstractNumId w:val="23"/>
  </w:num>
  <w:num w:numId="62">
    <w:abstractNumId w:val="57"/>
  </w:num>
  <w:num w:numId="63">
    <w:abstractNumId w:val="41"/>
  </w:num>
  <w:num w:numId="64">
    <w:abstractNumId w:val="71"/>
  </w:num>
  <w:num w:numId="65">
    <w:abstractNumId w:val="67"/>
  </w:num>
  <w:num w:numId="66">
    <w:abstractNumId w:val="77"/>
  </w:num>
  <w:num w:numId="67">
    <w:abstractNumId w:val="62"/>
  </w:num>
  <w:num w:numId="68">
    <w:abstractNumId w:val="13"/>
  </w:num>
  <w:num w:numId="69">
    <w:abstractNumId w:val="63"/>
  </w:num>
  <w:num w:numId="70">
    <w:abstractNumId w:val="66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6C6E"/>
    <w:rsid w:val="0000353C"/>
    <w:rsid w:val="00021F6B"/>
    <w:rsid w:val="00053111"/>
    <w:rsid w:val="00063B59"/>
    <w:rsid w:val="00070D58"/>
    <w:rsid w:val="000712BC"/>
    <w:rsid w:val="000754A7"/>
    <w:rsid w:val="000C0BF5"/>
    <w:rsid w:val="000D39B6"/>
    <w:rsid w:val="000D7F59"/>
    <w:rsid w:val="000F6544"/>
    <w:rsid w:val="000F77AB"/>
    <w:rsid w:val="00112B27"/>
    <w:rsid w:val="00115E08"/>
    <w:rsid w:val="00140BE3"/>
    <w:rsid w:val="001561A6"/>
    <w:rsid w:val="00175206"/>
    <w:rsid w:val="00192D05"/>
    <w:rsid w:val="001967A1"/>
    <w:rsid w:val="00197770"/>
    <w:rsid w:val="001A03C8"/>
    <w:rsid w:val="001A3AB5"/>
    <w:rsid w:val="001E37C1"/>
    <w:rsid w:val="00244E5C"/>
    <w:rsid w:val="00275558"/>
    <w:rsid w:val="002A0100"/>
    <w:rsid w:val="002D019F"/>
    <w:rsid w:val="002D7098"/>
    <w:rsid w:val="002E5083"/>
    <w:rsid w:val="00301C26"/>
    <w:rsid w:val="00312802"/>
    <w:rsid w:val="0032316C"/>
    <w:rsid w:val="003246B5"/>
    <w:rsid w:val="00366B4A"/>
    <w:rsid w:val="00374B28"/>
    <w:rsid w:val="00385EF2"/>
    <w:rsid w:val="003C02A5"/>
    <w:rsid w:val="003E2632"/>
    <w:rsid w:val="003E32DE"/>
    <w:rsid w:val="003F0061"/>
    <w:rsid w:val="00432388"/>
    <w:rsid w:val="004331C2"/>
    <w:rsid w:val="00435273"/>
    <w:rsid w:val="00450670"/>
    <w:rsid w:val="00450CD4"/>
    <w:rsid w:val="004537CA"/>
    <w:rsid w:val="00456FFD"/>
    <w:rsid w:val="0045762C"/>
    <w:rsid w:val="00465F44"/>
    <w:rsid w:val="004B2ED7"/>
    <w:rsid w:val="004C4D4E"/>
    <w:rsid w:val="004E4982"/>
    <w:rsid w:val="004E7CF8"/>
    <w:rsid w:val="004F4BC0"/>
    <w:rsid w:val="004F68F0"/>
    <w:rsid w:val="004F697E"/>
    <w:rsid w:val="005016DA"/>
    <w:rsid w:val="00503C9A"/>
    <w:rsid w:val="0050697A"/>
    <w:rsid w:val="00516F7B"/>
    <w:rsid w:val="00543D78"/>
    <w:rsid w:val="00561732"/>
    <w:rsid w:val="00562846"/>
    <w:rsid w:val="00571F06"/>
    <w:rsid w:val="0057363A"/>
    <w:rsid w:val="005902F8"/>
    <w:rsid w:val="005964E0"/>
    <w:rsid w:val="005F2BCD"/>
    <w:rsid w:val="00622820"/>
    <w:rsid w:val="00641BF2"/>
    <w:rsid w:val="006C4FDD"/>
    <w:rsid w:val="006D4C04"/>
    <w:rsid w:val="006F4254"/>
    <w:rsid w:val="006F6C6E"/>
    <w:rsid w:val="0072451C"/>
    <w:rsid w:val="007338A2"/>
    <w:rsid w:val="0074047D"/>
    <w:rsid w:val="007467E2"/>
    <w:rsid w:val="00761879"/>
    <w:rsid w:val="00776821"/>
    <w:rsid w:val="007964F0"/>
    <w:rsid w:val="007C51C3"/>
    <w:rsid w:val="007C6E62"/>
    <w:rsid w:val="007F5708"/>
    <w:rsid w:val="008215D3"/>
    <w:rsid w:val="00830D50"/>
    <w:rsid w:val="00837E4B"/>
    <w:rsid w:val="00847BAB"/>
    <w:rsid w:val="00863FB0"/>
    <w:rsid w:val="00876E3A"/>
    <w:rsid w:val="00886C21"/>
    <w:rsid w:val="008C1857"/>
    <w:rsid w:val="008D3F83"/>
    <w:rsid w:val="008E121A"/>
    <w:rsid w:val="00911C87"/>
    <w:rsid w:val="00923566"/>
    <w:rsid w:val="00924201"/>
    <w:rsid w:val="009361BB"/>
    <w:rsid w:val="0099338A"/>
    <w:rsid w:val="00996831"/>
    <w:rsid w:val="009B5116"/>
    <w:rsid w:val="009D612E"/>
    <w:rsid w:val="009F6D06"/>
    <w:rsid w:val="00A23B4B"/>
    <w:rsid w:val="00A460D9"/>
    <w:rsid w:val="00A6149E"/>
    <w:rsid w:val="00A6299B"/>
    <w:rsid w:val="00A90E18"/>
    <w:rsid w:val="00AC0FDF"/>
    <w:rsid w:val="00AD20EA"/>
    <w:rsid w:val="00AE2371"/>
    <w:rsid w:val="00B008E0"/>
    <w:rsid w:val="00B373F5"/>
    <w:rsid w:val="00B45D64"/>
    <w:rsid w:val="00B875A4"/>
    <w:rsid w:val="00BA5DCC"/>
    <w:rsid w:val="00BB7C43"/>
    <w:rsid w:val="00BD7441"/>
    <w:rsid w:val="00BE2DD4"/>
    <w:rsid w:val="00C3449A"/>
    <w:rsid w:val="00C66BB7"/>
    <w:rsid w:val="00C94B92"/>
    <w:rsid w:val="00CC0F94"/>
    <w:rsid w:val="00CC1283"/>
    <w:rsid w:val="00D004B7"/>
    <w:rsid w:val="00D146E3"/>
    <w:rsid w:val="00D225BF"/>
    <w:rsid w:val="00D91B93"/>
    <w:rsid w:val="00D94F3F"/>
    <w:rsid w:val="00DB38F4"/>
    <w:rsid w:val="00DD7371"/>
    <w:rsid w:val="00DE0459"/>
    <w:rsid w:val="00DE3E4B"/>
    <w:rsid w:val="00DE5854"/>
    <w:rsid w:val="00E23D3E"/>
    <w:rsid w:val="00E32810"/>
    <w:rsid w:val="00E47BF7"/>
    <w:rsid w:val="00E552F8"/>
    <w:rsid w:val="00E6081F"/>
    <w:rsid w:val="00E67D78"/>
    <w:rsid w:val="00E75A9D"/>
    <w:rsid w:val="00E925F2"/>
    <w:rsid w:val="00EA05FA"/>
    <w:rsid w:val="00EB58DF"/>
    <w:rsid w:val="00EC2C8A"/>
    <w:rsid w:val="00EC6854"/>
    <w:rsid w:val="00EF07EE"/>
    <w:rsid w:val="00F11F11"/>
    <w:rsid w:val="00F42701"/>
    <w:rsid w:val="00F66A91"/>
    <w:rsid w:val="00F82E9C"/>
    <w:rsid w:val="00F858B7"/>
    <w:rsid w:val="00F85D8F"/>
    <w:rsid w:val="00F91E76"/>
    <w:rsid w:val="00FA5A29"/>
    <w:rsid w:val="00FB2A16"/>
    <w:rsid w:val="00FD4F59"/>
    <w:rsid w:val="00FE61A9"/>
    <w:rsid w:val="00FE7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F6C6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43D78"/>
    <w:pPr>
      <w:keepNext/>
      <w:jc w:val="center"/>
      <w:outlineLvl w:val="0"/>
    </w:pPr>
    <w:rPr>
      <w:rFonts w:ascii="Courier New" w:hAnsi="Courier New" w:cs="Courier New"/>
      <w:b/>
      <w:bCs/>
    </w:rPr>
  </w:style>
  <w:style w:type="paragraph" w:styleId="2">
    <w:name w:val="heading 2"/>
    <w:basedOn w:val="a"/>
    <w:next w:val="a"/>
    <w:link w:val="20"/>
    <w:uiPriority w:val="99"/>
    <w:qFormat/>
    <w:rsid w:val="00543D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82E9C"/>
    <w:pPr>
      <w:keepNext/>
      <w:spacing w:before="240" w:after="60"/>
      <w:outlineLvl w:val="2"/>
    </w:pPr>
    <w:rPr>
      <w:rFonts w:ascii="Arial" w:eastAsia="MS Mincho" w:hAnsi="Arial"/>
      <w:b/>
      <w:bCs/>
      <w:sz w:val="26"/>
      <w:szCs w:val="26"/>
      <w:lang w:eastAsia="ja-JP" w:bidi="hi-IN"/>
    </w:rPr>
  </w:style>
  <w:style w:type="paragraph" w:styleId="5">
    <w:name w:val="heading 5"/>
    <w:basedOn w:val="a"/>
    <w:next w:val="a"/>
    <w:link w:val="50"/>
    <w:uiPriority w:val="99"/>
    <w:qFormat/>
    <w:rsid w:val="00543D78"/>
    <w:pPr>
      <w:keepNext/>
      <w:jc w:val="center"/>
      <w:outlineLvl w:val="4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53111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3D78"/>
    <w:rPr>
      <w:rFonts w:ascii="Courier New" w:hAnsi="Courier New" w:cs="Courier New"/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43D7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F82E9C"/>
    <w:rPr>
      <w:rFonts w:ascii="Arial" w:eastAsia="MS Mincho" w:hAnsi="Arial" w:cs="Times New Roman"/>
      <w:b/>
      <w:bCs/>
      <w:sz w:val="26"/>
      <w:szCs w:val="26"/>
      <w:lang w:eastAsia="ja-JP" w:bidi="hi-I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43D78"/>
    <w:rPr>
      <w:rFonts w:cs="Times New Roman"/>
      <w:b/>
      <w:bCs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053111"/>
    <w:rPr>
      <w:rFonts w:ascii="Cambria" w:hAnsi="Cambria" w:cs="Times New Roman"/>
      <w:color w:val="404040"/>
    </w:rPr>
  </w:style>
  <w:style w:type="paragraph" w:styleId="a3">
    <w:name w:val="List Paragraph"/>
    <w:basedOn w:val="a"/>
    <w:uiPriority w:val="99"/>
    <w:qFormat/>
    <w:rsid w:val="006F6C6E"/>
    <w:pPr>
      <w:ind w:left="720"/>
      <w:contextualSpacing/>
    </w:pPr>
  </w:style>
  <w:style w:type="character" w:customStyle="1" w:styleId="BodyText3Char">
    <w:name w:val="Body Text 3 Char"/>
    <w:uiPriority w:val="99"/>
    <w:locked/>
    <w:rsid w:val="00F82E9C"/>
    <w:rPr>
      <w:rFonts w:cs="Mangal"/>
      <w:sz w:val="16"/>
      <w:szCs w:val="16"/>
      <w:lang w:bidi="hi-IN"/>
    </w:rPr>
  </w:style>
  <w:style w:type="paragraph" w:styleId="31">
    <w:name w:val="Body Text 3"/>
    <w:basedOn w:val="a"/>
    <w:link w:val="32"/>
    <w:uiPriority w:val="99"/>
    <w:rsid w:val="00F82E9C"/>
    <w:pPr>
      <w:spacing w:after="120"/>
    </w:pPr>
    <w:rPr>
      <w:rFonts w:ascii="Calibri" w:eastAsia="Calibri" w:hAnsi="Calibri" w:cs="Mangal"/>
      <w:sz w:val="16"/>
      <w:szCs w:val="16"/>
      <w:lang w:bidi="hi-IN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863FB0"/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F82E9C"/>
    <w:rPr>
      <w:rFonts w:ascii="Times New Roman" w:hAnsi="Times New Roman" w:cs="Times New Roman"/>
      <w:sz w:val="16"/>
      <w:szCs w:val="16"/>
      <w:lang w:eastAsia="ru-RU"/>
    </w:rPr>
  </w:style>
  <w:style w:type="table" w:styleId="a4">
    <w:name w:val="Table Grid"/>
    <w:basedOn w:val="a1"/>
    <w:uiPriority w:val="99"/>
    <w:rsid w:val="00EA05F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0754A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0754A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uiPriority w:val="99"/>
    <w:rsid w:val="00D004B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Обычный подпись"/>
    <w:basedOn w:val="a"/>
    <w:next w:val="a"/>
    <w:uiPriority w:val="99"/>
    <w:rsid w:val="00D004B7"/>
    <w:pPr>
      <w:keepLines/>
      <w:spacing w:line="288" w:lineRule="auto"/>
      <w:jc w:val="right"/>
    </w:pPr>
    <w:rPr>
      <w:b/>
      <w:bCs/>
      <w:lang w:val="en-US"/>
    </w:rPr>
  </w:style>
  <w:style w:type="paragraph" w:customStyle="1" w:styleId="ConsPlusNormal">
    <w:name w:val="ConsPlusNormal"/>
    <w:uiPriority w:val="99"/>
    <w:rsid w:val="00D004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Indent 2"/>
    <w:basedOn w:val="a"/>
    <w:link w:val="22"/>
    <w:uiPriority w:val="99"/>
    <w:rsid w:val="00D004B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004B7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543D7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964F0"/>
    <w:rPr>
      <w:rFonts w:ascii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rsid w:val="00543D78"/>
    <w:pPr>
      <w:spacing w:after="120"/>
      <w:ind w:left="283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7964F0"/>
    <w:rPr>
      <w:rFonts w:ascii="Times New Roman" w:hAnsi="Times New Roman" w:cs="Times New Roman"/>
      <w:sz w:val="28"/>
      <w:szCs w:val="28"/>
    </w:rPr>
  </w:style>
  <w:style w:type="paragraph" w:customStyle="1" w:styleId="c1">
    <w:name w:val="c1"/>
    <w:basedOn w:val="a"/>
    <w:uiPriority w:val="99"/>
    <w:rsid w:val="007964F0"/>
    <w:pPr>
      <w:spacing w:before="100" w:beforeAutospacing="1" w:after="100" w:afterAutospacing="1"/>
    </w:pPr>
  </w:style>
  <w:style w:type="character" w:customStyle="1" w:styleId="c0">
    <w:name w:val="c0"/>
    <w:basedOn w:val="a0"/>
    <w:uiPriority w:val="99"/>
    <w:rsid w:val="007964F0"/>
    <w:rPr>
      <w:rFonts w:cs="Times New Roman"/>
    </w:rPr>
  </w:style>
  <w:style w:type="character" w:customStyle="1" w:styleId="c21">
    <w:name w:val="c21"/>
    <w:basedOn w:val="a0"/>
    <w:uiPriority w:val="99"/>
    <w:rsid w:val="007964F0"/>
    <w:rPr>
      <w:rFonts w:cs="Times New Roman"/>
    </w:rPr>
  </w:style>
  <w:style w:type="character" w:customStyle="1" w:styleId="c16">
    <w:name w:val="c16"/>
    <w:basedOn w:val="a0"/>
    <w:uiPriority w:val="99"/>
    <w:rsid w:val="007964F0"/>
    <w:rPr>
      <w:rFonts w:cs="Times New Roman"/>
    </w:rPr>
  </w:style>
  <w:style w:type="paragraph" w:styleId="ab">
    <w:name w:val="header"/>
    <w:basedOn w:val="a"/>
    <w:link w:val="ac"/>
    <w:uiPriority w:val="99"/>
    <w:rsid w:val="007964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964F0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7964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7964F0"/>
    <w:rPr>
      <w:rFonts w:ascii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rsid w:val="007964F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7964F0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rsid w:val="007964F0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7964F0"/>
    <w:rPr>
      <w:rFonts w:cs="Times New Roman"/>
      <w:color w:val="800080"/>
      <w:u w:val="single"/>
    </w:rPr>
  </w:style>
  <w:style w:type="character" w:customStyle="1" w:styleId="WW8Num3z0">
    <w:name w:val="WW8Num3z0"/>
    <w:uiPriority w:val="99"/>
    <w:rsid w:val="00053111"/>
    <w:rPr>
      <w:rFonts w:ascii="Wingdings" w:hAnsi="Wingdings"/>
    </w:rPr>
  </w:style>
  <w:style w:type="character" w:customStyle="1" w:styleId="WW8Num3z1">
    <w:name w:val="WW8Num3z1"/>
    <w:uiPriority w:val="99"/>
    <w:rsid w:val="00053111"/>
    <w:rPr>
      <w:rFonts w:ascii="Courier New" w:hAnsi="Courier New"/>
    </w:rPr>
  </w:style>
  <w:style w:type="character" w:customStyle="1" w:styleId="WW8Num3z3">
    <w:name w:val="WW8Num3z3"/>
    <w:uiPriority w:val="99"/>
    <w:rsid w:val="00053111"/>
    <w:rPr>
      <w:rFonts w:ascii="Symbol" w:hAnsi="Symbol"/>
    </w:rPr>
  </w:style>
  <w:style w:type="character" w:customStyle="1" w:styleId="WW8Num7z0">
    <w:name w:val="WW8Num7z0"/>
    <w:uiPriority w:val="99"/>
    <w:rsid w:val="00053111"/>
    <w:rPr>
      <w:rFonts w:ascii="Symbol" w:hAnsi="Symbol"/>
    </w:rPr>
  </w:style>
  <w:style w:type="character" w:customStyle="1" w:styleId="WW8Num7z1">
    <w:name w:val="WW8Num7z1"/>
    <w:uiPriority w:val="99"/>
    <w:rsid w:val="00053111"/>
    <w:rPr>
      <w:rFonts w:ascii="Courier New" w:hAnsi="Courier New"/>
    </w:rPr>
  </w:style>
  <w:style w:type="character" w:customStyle="1" w:styleId="WW8Num7z2">
    <w:name w:val="WW8Num7z2"/>
    <w:uiPriority w:val="99"/>
    <w:rsid w:val="00053111"/>
    <w:rPr>
      <w:rFonts w:ascii="Wingdings" w:hAnsi="Wingdings"/>
    </w:rPr>
  </w:style>
  <w:style w:type="character" w:customStyle="1" w:styleId="WW8Num8z0">
    <w:name w:val="WW8Num8z0"/>
    <w:uiPriority w:val="99"/>
    <w:rsid w:val="00053111"/>
    <w:rPr>
      <w:rFonts w:ascii="Times New Roman" w:hAnsi="Times New Roman"/>
    </w:rPr>
  </w:style>
  <w:style w:type="character" w:customStyle="1" w:styleId="WW8Num8z1">
    <w:name w:val="WW8Num8z1"/>
    <w:uiPriority w:val="99"/>
    <w:rsid w:val="00053111"/>
    <w:rPr>
      <w:rFonts w:ascii="Courier New" w:hAnsi="Courier New"/>
    </w:rPr>
  </w:style>
  <w:style w:type="character" w:customStyle="1" w:styleId="WW8Num8z2">
    <w:name w:val="WW8Num8z2"/>
    <w:uiPriority w:val="99"/>
    <w:rsid w:val="00053111"/>
    <w:rPr>
      <w:rFonts w:ascii="Wingdings" w:hAnsi="Wingdings"/>
    </w:rPr>
  </w:style>
  <w:style w:type="character" w:customStyle="1" w:styleId="WW8Num8z3">
    <w:name w:val="WW8Num8z3"/>
    <w:uiPriority w:val="99"/>
    <w:rsid w:val="00053111"/>
    <w:rPr>
      <w:rFonts w:ascii="Symbol" w:hAnsi="Symbol"/>
    </w:rPr>
  </w:style>
  <w:style w:type="character" w:customStyle="1" w:styleId="WW8Num9z0">
    <w:name w:val="WW8Num9z0"/>
    <w:uiPriority w:val="99"/>
    <w:rsid w:val="00053111"/>
    <w:rPr>
      <w:rFonts w:ascii="Symbol" w:hAnsi="Symbol"/>
    </w:rPr>
  </w:style>
  <w:style w:type="character" w:customStyle="1" w:styleId="WW8Num9z1">
    <w:name w:val="WW8Num9z1"/>
    <w:uiPriority w:val="99"/>
    <w:rsid w:val="00053111"/>
    <w:rPr>
      <w:rFonts w:ascii="Courier New" w:hAnsi="Courier New"/>
    </w:rPr>
  </w:style>
  <w:style w:type="character" w:customStyle="1" w:styleId="WW8Num9z2">
    <w:name w:val="WW8Num9z2"/>
    <w:uiPriority w:val="99"/>
    <w:rsid w:val="00053111"/>
    <w:rPr>
      <w:rFonts w:ascii="Wingdings" w:hAnsi="Wingdings"/>
    </w:rPr>
  </w:style>
  <w:style w:type="character" w:customStyle="1" w:styleId="WW8NumSt1z0">
    <w:name w:val="WW8NumSt1z0"/>
    <w:uiPriority w:val="99"/>
    <w:rsid w:val="00053111"/>
    <w:rPr>
      <w:rFonts w:ascii="Times New Roman" w:hAnsi="Times New Roman"/>
    </w:rPr>
  </w:style>
  <w:style w:type="character" w:customStyle="1" w:styleId="WW8NumSt3z0">
    <w:name w:val="WW8NumSt3z0"/>
    <w:uiPriority w:val="99"/>
    <w:rsid w:val="00053111"/>
    <w:rPr>
      <w:rFonts w:ascii="Times New Roman" w:hAnsi="Times New Roman"/>
    </w:rPr>
  </w:style>
  <w:style w:type="character" w:customStyle="1" w:styleId="WW8NumSt4z0">
    <w:name w:val="WW8NumSt4z0"/>
    <w:uiPriority w:val="99"/>
    <w:rsid w:val="00053111"/>
    <w:rPr>
      <w:rFonts w:ascii="Times New Roman" w:hAnsi="Times New Roman"/>
    </w:rPr>
  </w:style>
  <w:style w:type="character" w:customStyle="1" w:styleId="WW8NumSt5z0">
    <w:name w:val="WW8NumSt5z0"/>
    <w:uiPriority w:val="99"/>
    <w:rsid w:val="00053111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053111"/>
  </w:style>
  <w:style w:type="character" w:customStyle="1" w:styleId="af3">
    <w:name w:val="Текст сноски Знак"/>
    <w:uiPriority w:val="99"/>
    <w:rsid w:val="00053111"/>
  </w:style>
  <w:style w:type="character" w:customStyle="1" w:styleId="af4">
    <w:name w:val="Символ сноски"/>
    <w:uiPriority w:val="99"/>
    <w:rsid w:val="00053111"/>
    <w:rPr>
      <w:vertAlign w:val="superscript"/>
    </w:rPr>
  </w:style>
  <w:style w:type="character" w:customStyle="1" w:styleId="af5">
    <w:name w:val="Текст Знак"/>
    <w:uiPriority w:val="99"/>
    <w:rsid w:val="00053111"/>
    <w:rPr>
      <w:rFonts w:ascii="Courier New" w:hAnsi="Courier New"/>
    </w:rPr>
  </w:style>
  <w:style w:type="character" w:styleId="af6">
    <w:name w:val="footnote reference"/>
    <w:basedOn w:val="a0"/>
    <w:uiPriority w:val="99"/>
    <w:rsid w:val="00053111"/>
    <w:rPr>
      <w:rFonts w:cs="Times New Roman"/>
      <w:vertAlign w:val="superscript"/>
    </w:rPr>
  </w:style>
  <w:style w:type="character" w:styleId="af7">
    <w:name w:val="endnote reference"/>
    <w:basedOn w:val="a0"/>
    <w:uiPriority w:val="99"/>
    <w:rsid w:val="00053111"/>
    <w:rPr>
      <w:rFonts w:cs="Times New Roman"/>
      <w:vertAlign w:val="superscript"/>
    </w:rPr>
  </w:style>
  <w:style w:type="character" w:customStyle="1" w:styleId="af8">
    <w:name w:val="Символы концевой сноски"/>
    <w:uiPriority w:val="99"/>
    <w:rsid w:val="00053111"/>
  </w:style>
  <w:style w:type="paragraph" w:customStyle="1" w:styleId="af9">
    <w:name w:val="Заголовок"/>
    <w:basedOn w:val="a"/>
    <w:next w:val="a5"/>
    <w:uiPriority w:val="99"/>
    <w:rsid w:val="00053111"/>
    <w:pPr>
      <w:keepNext/>
      <w:suppressAutoHyphens/>
      <w:spacing w:before="240" w:after="120"/>
      <w:ind w:firstLine="709"/>
      <w:jc w:val="both"/>
    </w:pPr>
    <w:rPr>
      <w:rFonts w:ascii="Liberation Sans" w:eastAsia="Liberation Sans" w:cs="DejaVu Sans"/>
      <w:sz w:val="28"/>
      <w:szCs w:val="28"/>
      <w:lang w:eastAsia="ar-SA"/>
    </w:rPr>
  </w:style>
  <w:style w:type="paragraph" w:styleId="afa">
    <w:name w:val="List"/>
    <w:basedOn w:val="a"/>
    <w:uiPriority w:val="99"/>
    <w:rsid w:val="00053111"/>
    <w:pPr>
      <w:suppressAutoHyphens/>
      <w:ind w:left="283" w:hanging="283"/>
    </w:pPr>
    <w:rPr>
      <w:lang w:eastAsia="ar-SA"/>
    </w:rPr>
  </w:style>
  <w:style w:type="paragraph" w:customStyle="1" w:styleId="12">
    <w:name w:val="Название1"/>
    <w:basedOn w:val="a"/>
    <w:uiPriority w:val="99"/>
    <w:rsid w:val="00053111"/>
    <w:pPr>
      <w:suppressLineNumbers/>
      <w:suppressAutoHyphens/>
      <w:spacing w:before="120" w:after="120"/>
      <w:ind w:firstLine="709"/>
      <w:jc w:val="both"/>
    </w:pPr>
    <w:rPr>
      <w:rFonts w:eastAsia="Calibri"/>
      <w:i/>
      <w:iCs/>
      <w:lang w:eastAsia="ar-SA"/>
    </w:rPr>
  </w:style>
  <w:style w:type="paragraph" w:customStyle="1" w:styleId="13">
    <w:name w:val="Указатель1"/>
    <w:basedOn w:val="a"/>
    <w:uiPriority w:val="99"/>
    <w:rsid w:val="00053111"/>
    <w:pPr>
      <w:suppressLineNumbers/>
      <w:suppressAutoHyphens/>
      <w:ind w:firstLine="709"/>
      <w:jc w:val="both"/>
    </w:pPr>
    <w:rPr>
      <w:rFonts w:eastAsia="Calibri"/>
      <w:sz w:val="28"/>
      <w:szCs w:val="22"/>
      <w:lang w:eastAsia="ar-SA"/>
    </w:rPr>
  </w:style>
  <w:style w:type="paragraph" w:styleId="afb">
    <w:name w:val="footnote text"/>
    <w:basedOn w:val="a"/>
    <w:link w:val="14"/>
    <w:uiPriority w:val="99"/>
    <w:rsid w:val="00053111"/>
    <w:pPr>
      <w:suppressAutoHyphens/>
      <w:ind w:firstLine="709"/>
      <w:jc w:val="both"/>
    </w:pPr>
    <w:rPr>
      <w:rFonts w:eastAsia="Calibri"/>
      <w:sz w:val="20"/>
      <w:szCs w:val="20"/>
      <w:lang w:eastAsia="ar-SA"/>
    </w:rPr>
  </w:style>
  <w:style w:type="character" w:customStyle="1" w:styleId="14">
    <w:name w:val="Текст сноски Знак1"/>
    <w:basedOn w:val="a0"/>
    <w:link w:val="afb"/>
    <w:uiPriority w:val="99"/>
    <w:locked/>
    <w:rsid w:val="00053111"/>
    <w:rPr>
      <w:rFonts w:ascii="Times New Roman" w:hAnsi="Times New Roman" w:cs="Times New Roman"/>
      <w:lang w:eastAsia="ar-SA" w:bidi="ar-SA"/>
    </w:rPr>
  </w:style>
  <w:style w:type="paragraph" w:customStyle="1" w:styleId="15">
    <w:name w:val="Текст1"/>
    <w:basedOn w:val="a"/>
    <w:uiPriority w:val="99"/>
    <w:rsid w:val="0005311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uiPriority w:val="99"/>
    <w:rsid w:val="00053111"/>
    <w:pPr>
      <w:suppressLineNumbers/>
      <w:suppressAutoHyphens/>
      <w:ind w:firstLine="709"/>
      <w:jc w:val="both"/>
    </w:pPr>
    <w:rPr>
      <w:rFonts w:eastAsia="Calibri"/>
      <w:sz w:val="28"/>
      <w:szCs w:val="22"/>
      <w:lang w:eastAsia="ar-SA"/>
    </w:rPr>
  </w:style>
  <w:style w:type="paragraph" w:customStyle="1" w:styleId="afd">
    <w:name w:val="Заголовок таблицы"/>
    <w:basedOn w:val="afc"/>
    <w:uiPriority w:val="99"/>
    <w:rsid w:val="00053111"/>
    <w:pPr>
      <w:jc w:val="center"/>
    </w:pPr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A0100"/>
    <w:rPr>
      <w:rFonts w:ascii="Times New Roman" w:hAnsi="Times New Roman"/>
      <w:sz w:val="24"/>
      <w:u w:val="none"/>
      <w:effect w:val="none"/>
    </w:rPr>
  </w:style>
  <w:style w:type="paragraph" w:styleId="afe">
    <w:name w:val="Normal (Web)"/>
    <w:basedOn w:val="a"/>
    <w:uiPriority w:val="99"/>
    <w:rsid w:val="002A0100"/>
    <w:pPr>
      <w:spacing w:before="100" w:beforeAutospacing="1" w:after="100" w:afterAutospacing="1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uiPriority w:val="99"/>
    <w:rsid w:val="002A0100"/>
    <w:rPr>
      <w:rFonts w:ascii="Times New Roman" w:hAnsi="Times New Roman"/>
      <w:sz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uiPriority w:val="99"/>
    <w:rsid w:val="002A0100"/>
    <w:pPr>
      <w:spacing w:after="120"/>
      <w:ind w:left="280"/>
    </w:pPr>
  </w:style>
  <w:style w:type="character" w:styleId="aff">
    <w:name w:val="page number"/>
    <w:basedOn w:val="a0"/>
    <w:uiPriority w:val="99"/>
    <w:rsid w:val="002A0100"/>
    <w:rPr>
      <w:rFonts w:cs="Times New Roman"/>
    </w:rPr>
  </w:style>
  <w:style w:type="paragraph" w:styleId="33">
    <w:name w:val="Body Text Indent 3"/>
    <w:basedOn w:val="a"/>
    <w:link w:val="34"/>
    <w:uiPriority w:val="99"/>
    <w:semiHidden/>
    <w:rsid w:val="0050697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50697A"/>
    <w:rPr>
      <w:rFonts w:ascii="Times New Roman" w:hAnsi="Times New Roman" w:cs="Times New Roman"/>
      <w:sz w:val="16"/>
      <w:szCs w:val="16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50697A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uiPriority w:val="99"/>
    <w:rsid w:val="0050697A"/>
    <w:pPr>
      <w:spacing w:after="120"/>
      <w:ind w:left="280"/>
    </w:pPr>
  </w:style>
  <w:style w:type="table" w:customStyle="1" w:styleId="16">
    <w:name w:val="Сетка таблицы1"/>
    <w:uiPriority w:val="99"/>
    <w:rsid w:val="001A03C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1A03C8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uiPriority w:val="99"/>
    <w:rsid w:val="001A03C8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1A03C8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925F2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character" w:styleId="aff0">
    <w:name w:val="annotation reference"/>
    <w:basedOn w:val="a0"/>
    <w:uiPriority w:val="99"/>
    <w:semiHidden/>
    <w:unhideWhenUsed/>
    <w:locked/>
    <w:rsid w:val="00E32810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32810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E32810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328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32810"/>
    <w:rPr>
      <w:b/>
      <w:bCs/>
    </w:rPr>
  </w:style>
  <w:style w:type="paragraph" w:styleId="aff5">
    <w:name w:val="Revision"/>
    <w:hidden/>
    <w:uiPriority w:val="99"/>
    <w:semiHidden/>
    <w:rsid w:val="00E3281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95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9E375-B60F-4004-9CB9-12762934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2720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"АСШ"</vt:lpstr>
    </vt:vector>
  </TitlesOfParts>
  <Company>Microsoft</Company>
  <LinksUpToDate>false</LinksUpToDate>
  <CharactersWithSpaces>18188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"АСШ"</dc:title>
  <dc:subject/>
  <dc:creator>Сорокин А.А.</dc:creator>
  <cp:keywords/>
  <dc:description>МБОУ «Аловская средняя школа» Атяшевского района Республики Мордовия</dc:description>
  <cp:lastModifiedBy>лили</cp:lastModifiedBy>
  <cp:revision>20</cp:revision>
  <cp:lastPrinted>2020-08-26T11:10:00Z</cp:lastPrinted>
  <dcterms:created xsi:type="dcterms:W3CDTF">2018-09-09T15:31:00Z</dcterms:created>
  <dcterms:modified xsi:type="dcterms:W3CDTF">2020-09-25T12:08:00Z</dcterms:modified>
</cp:coreProperties>
</file>